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4B083" w:themeColor="accent2" w:themeTint="99"/>
  <w:body>
    <w:p w:rsidR="00A26E6C" w:rsidRDefault="00A26E6C" w:rsidP="00A26E6C">
      <w:pPr>
        <w:spacing w:after="0" w:line="240" w:lineRule="auto"/>
        <w:rPr>
          <w:rFonts w:ascii="Arial" w:eastAsia="Times New Roman" w:hAnsi="Arial" w:cs="Arial"/>
          <w:color w:val="333333"/>
          <w:sz w:val="21"/>
          <w:szCs w:val="21"/>
          <w:lang w:eastAsia="es-MX"/>
        </w:rPr>
      </w:pPr>
      <w:bookmarkStart w:id="0" w:name="_GoBack"/>
    </w:p>
    <w:bookmarkEnd w:id="0"/>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5B35D8">
      <w:pPr>
        <w:pStyle w:val="Puesto"/>
        <w:jc w:val="center"/>
        <w:rPr>
          <w:rFonts w:eastAsia="Times New Roman"/>
          <w:lang w:eastAsia="es-MX"/>
        </w:rPr>
      </w:pPr>
      <w:r>
        <w:rPr>
          <w:rFonts w:eastAsia="Times New Roman"/>
          <w:lang w:eastAsia="es-MX"/>
        </w:rPr>
        <w:t>ERROR ORACLE</w:t>
      </w:r>
    </w:p>
    <w:p w:rsidR="005B35D8" w:rsidRDefault="00A26E6C" w:rsidP="005B35D8">
      <w:pPr>
        <w:pStyle w:val="Puesto"/>
        <w:jc w:val="center"/>
        <w:rPr>
          <w:rFonts w:eastAsia="Times New Roman"/>
          <w:lang w:eastAsia="es-MX"/>
        </w:rPr>
      </w:pPr>
      <w:r w:rsidRPr="00A26E6C">
        <w:rPr>
          <w:rFonts w:eastAsia="Times New Roman"/>
          <w:lang w:eastAsia="es-MX"/>
        </w:rPr>
        <w:t>ORA-01722: invalid number</w:t>
      </w:r>
    </w:p>
    <w:p w:rsidR="00A26E6C" w:rsidRPr="001F1185" w:rsidRDefault="005B35D8" w:rsidP="005B35D8">
      <w:pPr>
        <w:pStyle w:val="Puesto"/>
        <w:jc w:val="center"/>
        <w:rPr>
          <w:rFonts w:eastAsia="Times New Roman"/>
          <w:b/>
          <w:i/>
          <w:lang w:eastAsia="es-MX"/>
        </w:rPr>
      </w:pPr>
      <w:r w:rsidRPr="001F1185">
        <w:rPr>
          <w:rFonts w:eastAsia="Times New Roman"/>
          <w:b/>
          <w:i/>
          <w:lang w:eastAsia="es-MX"/>
        </w:rPr>
        <w:t>Looking for</w:t>
      </w:r>
      <w:r w:rsidR="00A26E6C" w:rsidRPr="001F1185">
        <w:rPr>
          <w:rFonts w:eastAsia="Times New Roman"/>
          <w:b/>
          <w:i/>
          <w:lang w:eastAsia="es-MX"/>
        </w:rPr>
        <w:t xml:space="preserve"> Solution</w:t>
      </w:r>
    </w:p>
    <w:p w:rsidR="005B35D8" w:rsidRPr="005B35D8" w:rsidRDefault="005B35D8" w:rsidP="005B35D8">
      <w:pPr>
        <w:rPr>
          <w:lang w:eastAsia="es-MX"/>
        </w:rPr>
      </w:pPr>
    </w:p>
    <w:p w:rsidR="005B35D8" w:rsidRPr="005B35D8" w:rsidRDefault="005B35D8" w:rsidP="005B35D8">
      <w:pPr>
        <w:pStyle w:val="Lista"/>
        <w:ind w:left="720" w:firstLine="0"/>
        <w:jc w:val="center"/>
        <w:rPr>
          <w:sz w:val="28"/>
          <w:lang w:eastAsia="es-MX"/>
        </w:rPr>
      </w:pPr>
      <w:r w:rsidRPr="005B35D8">
        <w:rPr>
          <w:sz w:val="28"/>
          <w:lang w:eastAsia="es-MX"/>
        </w:rPr>
        <w:t>Moodle 3.2.5  + Oracle Database 12c Standard Edition Release 12.1.0.2.0 - 64bit Production.</w:t>
      </w:r>
    </w:p>
    <w:p w:rsidR="005B35D8" w:rsidRPr="005B35D8" w:rsidRDefault="005B35D8" w:rsidP="005B35D8">
      <w:pPr>
        <w:jc w:val="center"/>
        <w:rPr>
          <w:sz w:val="20"/>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A26E6C" w:rsidRDefault="00A26E6C" w:rsidP="00A26E6C">
      <w:pPr>
        <w:spacing w:after="0" w:line="240" w:lineRule="auto"/>
        <w:rPr>
          <w:rFonts w:ascii="Arial" w:eastAsia="Times New Roman" w:hAnsi="Arial" w:cs="Arial"/>
          <w:color w:val="333333"/>
          <w:sz w:val="21"/>
          <w:szCs w:val="21"/>
          <w:lang w:eastAsia="es-MX"/>
        </w:rPr>
      </w:pPr>
    </w:p>
    <w:p w:rsidR="00B946A1" w:rsidRDefault="00B946A1" w:rsidP="00B946A1">
      <w:pPr>
        <w:spacing w:after="0" w:line="240" w:lineRule="auto"/>
        <w:jc w:val="center"/>
        <w:rPr>
          <w:rFonts w:ascii="Arial" w:eastAsia="Times New Roman" w:hAnsi="Arial" w:cs="Arial"/>
          <w:color w:val="333333"/>
          <w:sz w:val="21"/>
          <w:szCs w:val="21"/>
          <w:lang w:eastAsia="es-MX"/>
        </w:rPr>
      </w:pPr>
    </w:p>
    <w:sdt>
      <w:sdtPr>
        <w:rPr>
          <w:rFonts w:asciiTheme="minorHAnsi" w:eastAsiaTheme="minorHAnsi" w:hAnsiTheme="minorHAnsi" w:cstheme="minorBidi"/>
          <w:color w:val="auto"/>
          <w:sz w:val="22"/>
          <w:szCs w:val="22"/>
          <w:lang w:val="es-ES" w:eastAsia="en-US"/>
        </w:rPr>
        <w:id w:val="-790051046"/>
        <w:docPartObj>
          <w:docPartGallery w:val="Table of Contents"/>
          <w:docPartUnique/>
        </w:docPartObj>
      </w:sdtPr>
      <w:sdtEndPr>
        <w:rPr>
          <w:b/>
          <w:bCs/>
        </w:rPr>
      </w:sdtEndPr>
      <w:sdtContent>
        <w:p w:rsidR="005E0EB4" w:rsidRDefault="005E0EB4">
          <w:pPr>
            <w:pStyle w:val="TtulodeTDC"/>
            <w:rPr>
              <w:lang w:val="es-ES"/>
            </w:rPr>
          </w:pPr>
          <w:r>
            <w:rPr>
              <w:lang w:val="es-ES"/>
            </w:rPr>
            <w:t>Conten</w:t>
          </w:r>
          <w:r w:rsidR="00A4582C">
            <w:rPr>
              <w:lang w:val="es-ES"/>
            </w:rPr>
            <w:t>t</w:t>
          </w:r>
        </w:p>
        <w:p w:rsidR="00A4582C" w:rsidRDefault="00A4582C">
          <w:pPr>
            <w:pStyle w:val="TDC1"/>
            <w:tabs>
              <w:tab w:val="right" w:leader="dot" w:pos="8828"/>
            </w:tabs>
          </w:pPr>
        </w:p>
        <w:p w:rsidR="00F834BD" w:rsidRDefault="005E0EB4">
          <w:pPr>
            <w:pStyle w:val="TDC1"/>
            <w:tabs>
              <w:tab w:val="right" w:leader="dot" w:pos="8828"/>
            </w:tabs>
            <w:rPr>
              <w:rFonts w:eastAsiaTheme="minorEastAsia"/>
              <w:noProof/>
              <w:lang w:eastAsia="es-MX"/>
            </w:rPr>
          </w:pPr>
          <w:r>
            <w:fldChar w:fldCharType="begin"/>
          </w:r>
          <w:r>
            <w:instrText xml:space="preserve"> TOC \o "1-3" \h \z \u </w:instrText>
          </w:r>
          <w:r>
            <w:fldChar w:fldCharType="separate"/>
          </w:r>
          <w:hyperlink w:anchor="_Toc501057003" w:history="1">
            <w:r w:rsidR="00F834BD" w:rsidRPr="00DC22EC">
              <w:rPr>
                <w:rStyle w:val="Hipervnculo"/>
                <w:rFonts w:eastAsia="Times New Roman"/>
                <w:noProof/>
                <w:lang w:eastAsia="es-MX"/>
              </w:rPr>
              <w:t>+ Platform</w:t>
            </w:r>
            <w:r w:rsidR="00F834BD">
              <w:rPr>
                <w:noProof/>
                <w:webHidden/>
              </w:rPr>
              <w:tab/>
            </w:r>
            <w:r w:rsidR="00F834BD">
              <w:rPr>
                <w:noProof/>
                <w:webHidden/>
              </w:rPr>
              <w:fldChar w:fldCharType="begin"/>
            </w:r>
            <w:r w:rsidR="00F834BD">
              <w:rPr>
                <w:noProof/>
                <w:webHidden/>
              </w:rPr>
              <w:instrText xml:space="preserve"> PAGEREF _Toc501057003 \h </w:instrText>
            </w:r>
            <w:r w:rsidR="00F834BD">
              <w:rPr>
                <w:noProof/>
                <w:webHidden/>
              </w:rPr>
            </w:r>
            <w:r w:rsidR="00F834BD">
              <w:rPr>
                <w:noProof/>
                <w:webHidden/>
              </w:rPr>
              <w:fldChar w:fldCharType="separate"/>
            </w:r>
            <w:r w:rsidR="00F834BD">
              <w:rPr>
                <w:noProof/>
                <w:webHidden/>
              </w:rPr>
              <w:t>3</w:t>
            </w:r>
            <w:r w:rsidR="00F834BD">
              <w:rPr>
                <w:noProof/>
                <w:webHidden/>
              </w:rPr>
              <w:fldChar w:fldCharType="end"/>
            </w:r>
          </w:hyperlink>
        </w:p>
        <w:p w:rsidR="00F834BD" w:rsidRDefault="002B07E2">
          <w:pPr>
            <w:pStyle w:val="TDC1"/>
            <w:tabs>
              <w:tab w:val="right" w:leader="dot" w:pos="8828"/>
            </w:tabs>
            <w:rPr>
              <w:rFonts w:eastAsiaTheme="minorEastAsia"/>
              <w:noProof/>
              <w:lang w:eastAsia="es-MX"/>
            </w:rPr>
          </w:pPr>
          <w:hyperlink w:anchor="_Toc501057004" w:history="1">
            <w:r w:rsidR="00F834BD" w:rsidRPr="00DC22EC">
              <w:rPr>
                <w:rStyle w:val="Hipervnculo"/>
                <w:rFonts w:eastAsia="Times New Roman"/>
                <w:noProof/>
                <w:lang w:eastAsia="es-MX"/>
              </w:rPr>
              <w:t>Problem</w:t>
            </w:r>
            <w:r w:rsidR="00F834BD">
              <w:rPr>
                <w:noProof/>
                <w:webHidden/>
              </w:rPr>
              <w:tab/>
            </w:r>
            <w:r w:rsidR="00F834BD">
              <w:rPr>
                <w:noProof/>
                <w:webHidden/>
              </w:rPr>
              <w:fldChar w:fldCharType="begin"/>
            </w:r>
            <w:r w:rsidR="00F834BD">
              <w:rPr>
                <w:noProof/>
                <w:webHidden/>
              </w:rPr>
              <w:instrText xml:space="preserve"> PAGEREF _Toc501057004 \h </w:instrText>
            </w:r>
            <w:r w:rsidR="00F834BD">
              <w:rPr>
                <w:noProof/>
                <w:webHidden/>
              </w:rPr>
            </w:r>
            <w:r w:rsidR="00F834BD">
              <w:rPr>
                <w:noProof/>
                <w:webHidden/>
              </w:rPr>
              <w:fldChar w:fldCharType="separate"/>
            </w:r>
            <w:r w:rsidR="00F834BD">
              <w:rPr>
                <w:noProof/>
                <w:webHidden/>
              </w:rPr>
              <w:t>3</w:t>
            </w:r>
            <w:r w:rsidR="00F834BD">
              <w:rPr>
                <w:noProof/>
                <w:webHidden/>
              </w:rPr>
              <w:fldChar w:fldCharType="end"/>
            </w:r>
          </w:hyperlink>
        </w:p>
        <w:p w:rsidR="00F834BD" w:rsidRDefault="002B07E2">
          <w:pPr>
            <w:pStyle w:val="TDC1"/>
            <w:tabs>
              <w:tab w:val="right" w:leader="dot" w:pos="8828"/>
            </w:tabs>
            <w:rPr>
              <w:rFonts w:eastAsiaTheme="minorEastAsia"/>
              <w:noProof/>
              <w:lang w:eastAsia="es-MX"/>
            </w:rPr>
          </w:pPr>
          <w:hyperlink w:anchor="_Toc501057005" w:history="1">
            <w:r w:rsidR="00F834BD" w:rsidRPr="00DC22EC">
              <w:rPr>
                <w:rStyle w:val="Hipervnculo"/>
                <w:rFonts w:eastAsia="Times New Roman"/>
                <w:noProof/>
                <w:lang w:eastAsia="es-MX"/>
              </w:rPr>
              <w:t>About Oracle conditions</w:t>
            </w:r>
            <w:r w:rsidR="00F834BD">
              <w:rPr>
                <w:noProof/>
                <w:webHidden/>
              </w:rPr>
              <w:tab/>
            </w:r>
            <w:r w:rsidR="00F834BD">
              <w:rPr>
                <w:noProof/>
                <w:webHidden/>
              </w:rPr>
              <w:fldChar w:fldCharType="begin"/>
            </w:r>
            <w:r w:rsidR="00F834BD">
              <w:rPr>
                <w:noProof/>
                <w:webHidden/>
              </w:rPr>
              <w:instrText xml:space="preserve"> PAGEREF _Toc501057005 \h </w:instrText>
            </w:r>
            <w:r w:rsidR="00F834BD">
              <w:rPr>
                <w:noProof/>
                <w:webHidden/>
              </w:rPr>
            </w:r>
            <w:r w:rsidR="00F834BD">
              <w:rPr>
                <w:noProof/>
                <w:webHidden/>
              </w:rPr>
              <w:fldChar w:fldCharType="separate"/>
            </w:r>
            <w:r w:rsidR="00F834BD">
              <w:rPr>
                <w:noProof/>
                <w:webHidden/>
              </w:rPr>
              <w:t>5</w:t>
            </w:r>
            <w:r w:rsidR="00F834BD">
              <w:rPr>
                <w:noProof/>
                <w:webHidden/>
              </w:rPr>
              <w:fldChar w:fldCharType="end"/>
            </w:r>
          </w:hyperlink>
        </w:p>
        <w:p w:rsidR="00F834BD" w:rsidRDefault="002B07E2">
          <w:pPr>
            <w:pStyle w:val="TDC2"/>
            <w:tabs>
              <w:tab w:val="right" w:leader="dot" w:pos="8828"/>
            </w:tabs>
            <w:rPr>
              <w:rFonts w:eastAsiaTheme="minorEastAsia"/>
              <w:noProof/>
              <w:lang w:eastAsia="es-MX"/>
            </w:rPr>
          </w:pPr>
          <w:hyperlink w:anchor="_Toc501057006" w:history="1">
            <w:r w:rsidR="00F834BD" w:rsidRPr="00DC22EC">
              <w:rPr>
                <w:rStyle w:val="Hipervnculo"/>
                <w:b/>
                <w:noProof/>
                <w:lang w:eastAsia="es-MX"/>
              </w:rPr>
              <w:t>Others Oracle</w:t>
            </w:r>
            <w:r w:rsidR="00F834BD">
              <w:rPr>
                <w:noProof/>
                <w:webHidden/>
              </w:rPr>
              <w:tab/>
            </w:r>
            <w:r w:rsidR="00F834BD">
              <w:rPr>
                <w:noProof/>
                <w:webHidden/>
              </w:rPr>
              <w:fldChar w:fldCharType="begin"/>
            </w:r>
            <w:r w:rsidR="00F834BD">
              <w:rPr>
                <w:noProof/>
                <w:webHidden/>
              </w:rPr>
              <w:instrText xml:space="preserve"> PAGEREF _Toc501057006 \h </w:instrText>
            </w:r>
            <w:r w:rsidR="00F834BD">
              <w:rPr>
                <w:noProof/>
                <w:webHidden/>
              </w:rPr>
            </w:r>
            <w:r w:rsidR="00F834BD">
              <w:rPr>
                <w:noProof/>
                <w:webHidden/>
              </w:rPr>
              <w:fldChar w:fldCharType="separate"/>
            </w:r>
            <w:r w:rsidR="00F834BD">
              <w:rPr>
                <w:noProof/>
                <w:webHidden/>
              </w:rPr>
              <w:t>6</w:t>
            </w:r>
            <w:r w:rsidR="00F834BD">
              <w:rPr>
                <w:noProof/>
                <w:webHidden/>
              </w:rPr>
              <w:fldChar w:fldCharType="end"/>
            </w:r>
          </w:hyperlink>
        </w:p>
        <w:p w:rsidR="00F834BD" w:rsidRDefault="002B07E2">
          <w:pPr>
            <w:pStyle w:val="TDC1"/>
            <w:tabs>
              <w:tab w:val="right" w:leader="dot" w:pos="8828"/>
            </w:tabs>
            <w:rPr>
              <w:rFonts w:eastAsiaTheme="minorEastAsia"/>
              <w:noProof/>
              <w:lang w:eastAsia="es-MX"/>
            </w:rPr>
          </w:pPr>
          <w:hyperlink w:anchor="_Toc501057007" w:history="1">
            <w:r w:rsidR="00F834BD" w:rsidRPr="00DC22EC">
              <w:rPr>
                <w:rStyle w:val="Hipervnculo"/>
                <w:rFonts w:eastAsia="Times New Roman"/>
                <w:noProof/>
                <w:lang w:eastAsia="es-MX"/>
              </w:rPr>
              <w:t>What we have done</w:t>
            </w:r>
            <w:r w:rsidR="00F834BD">
              <w:rPr>
                <w:noProof/>
                <w:webHidden/>
              </w:rPr>
              <w:tab/>
            </w:r>
            <w:r w:rsidR="00F834BD">
              <w:rPr>
                <w:noProof/>
                <w:webHidden/>
              </w:rPr>
              <w:fldChar w:fldCharType="begin"/>
            </w:r>
            <w:r w:rsidR="00F834BD">
              <w:rPr>
                <w:noProof/>
                <w:webHidden/>
              </w:rPr>
              <w:instrText xml:space="preserve"> PAGEREF _Toc501057007 \h </w:instrText>
            </w:r>
            <w:r w:rsidR="00F834BD">
              <w:rPr>
                <w:noProof/>
                <w:webHidden/>
              </w:rPr>
            </w:r>
            <w:r w:rsidR="00F834BD">
              <w:rPr>
                <w:noProof/>
                <w:webHidden/>
              </w:rPr>
              <w:fldChar w:fldCharType="separate"/>
            </w:r>
            <w:r w:rsidR="00F834BD">
              <w:rPr>
                <w:noProof/>
                <w:webHidden/>
              </w:rPr>
              <w:t>6</w:t>
            </w:r>
            <w:r w:rsidR="00F834BD">
              <w:rPr>
                <w:noProof/>
                <w:webHidden/>
              </w:rPr>
              <w:fldChar w:fldCharType="end"/>
            </w:r>
          </w:hyperlink>
        </w:p>
        <w:p w:rsidR="00F834BD" w:rsidRDefault="002B07E2">
          <w:pPr>
            <w:pStyle w:val="TDC2"/>
            <w:tabs>
              <w:tab w:val="right" w:leader="dot" w:pos="8828"/>
            </w:tabs>
            <w:rPr>
              <w:rFonts w:eastAsiaTheme="minorEastAsia"/>
              <w:noProof/>
              <w:lang w:eastAsia="es-MX"/>
            </w:rPr>
          </w:pPr>
          <w:hyperlink w:anchor="_Toc501057008" w:history="1">
            <w:r w:rsidR="00F834BD" w:rsidRPr="00DC22EC">
              <w:rPr>
                <w:rStyle w:val="Hipervnculo"/>
                <w:rFonts w:eastAsia="Times New Roman"/>
                <w:noProof/>
                <w:lang w:eastAsia="es-MX"/>
              </w:rPr>
              <w:t>Results</w:t>
            </w:r>
            <w:r w:rsidR="00F834BD">
              <w:rPr>
                <w:noProof/>
                <w:webHidden/>
              </w:rPr>
              <w:tab/>
            </w:r>
            <w:r w:rsidR="00F834BD">
              <w:rPr>
                <w:noProof/>
                <w:webHidden/>
              </w:rPr>
              <w:fldChar w:fldCharType="begin"/>
            </w:r>
            <w:r w:rsidR="00F834BD">
              <w:rPr>
                <w:noProof/>
                <w:webHidden/>
              </w:rPr>
              <w:instrText xml:space="preserve"> PAGEREF _Toc501057008 \h </w:instrText>
            </w:r>
            <w:r w:rsidR="00F834BD">
              <w:rPr>
                <w:noProof/>
                <w:webHidden/>
              </w:rPr>
            </w:r>
            <w:r w:rsidR="00F834BD">
              <w:rPr>
                <w:noProof/>
                <w:webHidden/>
              </w:rPr>
              <w:fldChar w:fldCharType="separate"/>
            </w:r>
            <w:r w:rsidR="00F834BD">
              <w:rPr>
                <w:noProof/>
                <w:webHidden/>
              </w:rPr>
              <w:t>7</w:t>
            </w:r>
            <w:r w:rsidR="00F834BD">
              <w:rPr>
                <w:noProof/>
                <w:webHidden/>
              </w:rPr>
              <w:fldChar w:fldCharType="end"/>
            </w:r>
          </w:hyperlink>
        </w:p>
        <w:p w:rsidR="005E0EB4" w:rsidRDefault="005E0EB4">
          <w:r>
            <w:rPr>
              <w:b/>
              <w:bCs/>
              <w:lang w:val="es-ES"/>
            </w:rPr>
            <w:fldChar w:fldCharType="end"/>
          </w:r>
        </w:p>
      </w:sdtContent>
    </w:sdt>
    <w:p w:rsidR="00B946A1" w:rsidRDefault="00B946A1" w:rsidP="00B946A1">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B946A1" w:rsidRDefault="00B946A1" w:rsidP="00A26E6C">
      <w:pPr>
        <w:spacing w:after="0" w:line="240" w:lineRule="auto"/>
        <w:rPr>
          <w:rFonts w:ascii="Arial" w:eastAsia="Times New Roman" w:hAnsi="Arial" w:cs="Arial"/>
          <w:color w:val="333333"/>
          <w:sz w:val="21"/>
          <w:szCs w:val="21"/>
          <w:lang w:eastAsia="es-MX"/>
        </w:rPr>
      </w:pPr>
    </w:p>
    <w:p w:rsidR="005E0EB4" w:rsidRDefault="005E0EB4" w:rsidP="00A26E6C">
      <w:pPr>
        <w:spacing w:after="0" w:line="240" w:lineRule="auto"/>
        <w:rPr>
          <w:rFonts w:ascii="Arial" w:eastAsia="Times New Roman" w:hAnsi="Arial" w:cs="Arial"/>
          <w:color w:val="333333"/>
          <w:sz w:val="21"/>
          <w:szCs w:val="21"/>
          <w:lang w:eastAsia="es-MX"/>
        </w:rPr>
      </w:pPr>
    </w:p>
    <w:p w:rsidR="005E0EB4" w:rsidRDefault="005E0EB4" w:rsidP="00A26E6C">
      <w:pPr>
        <w:spacing w:after="0" w:line="240" w:lineRule="auto"/>
        <w:rPr>
          <w:rFonts w:ascii="Arial" w:eastAsia="Times New Roman" w:hAnsi="Arial" w:cs="Arial"/>
          <w:color w:val="333333"/>
          <w:sz w:val="21"/>
          <w:szCs w:val="21"/>
          <w:lang w:eastAsia="es-MX"/>
        </w:rPr>
      </w:pPr>
    </w:p>
    <w:p w:rsidR="005E0EB4" w:rsidRDefault="005E0EB4" w:rsidP="00A26E6C">
      <w:pPr>
        <w:spacing w:after="0" w:line="240" w:lineRule="auto"/>
        <w:rPr>
          <w:rFonts w:ascii="Arial" w:eastAsia="Times New Roman" w:hAnsi="Arial" w:cs="Arial"/>
          <w:color w:val="333333"/>
          <w:sz w:val="21"/>
          <w:szCs w:val="21"/>
          <w:lang w:eastAsia="es-MX"/>
        </w:rPr>
      </w:pPr>
    </w:p>
    <w:p w:rsidR="00A26E6C" w:rsidRDefault="006B7048" w:rsidP="00A26E6C">
      <w:pPr>
        <w:pStyle w:val="Ttulo1"/>
        <w:rPr>
          <w:rFonts w:eastAsia="Times New Roman"/>
          <w:lang w:eastAsia="es-MX"/>
        </w:rPr>
      </w:pPr>
      <w:bookmarkStart w:id="1" w:name="_Toc501057003"/>
      <w:r>
        <w:rPr>
          <w:rFonts w:eastAsia="Times New Roman"/>
          <w:lang w:eastAsia="es-MX"/>
        </w:rPr>
        <w:lastRenderedPageBreak/>
        <w:t xml:space="preserve">+ </w:t>
      </w:r>
      <w:r w:rsidR="00A26E6C" w:rsidRPr="00A26E6C">
        <w:rPr>
          <w:rFonts w:eastAsia="Times New Roman"/>
          <w:lang w:eastAsia="es-MX"/>
        </w:rPr>
        <w:t>P</w:t>
      </w:r>
      <w:ins w:id="2" w:author="Unknown">
        <w:r w:rsidR="00A26E6C" w:rsidRPr="00A26E6C">
          <w:rPr>
            <w:rFonts w:eastAsia="Times New Roman"/>
            <w:lang w:eastAsia="es-MX"/>
          </w:rPr>
          <w:t>latform</w:t>
        </w:r>
      </w:ins>
      <w:bookmarkEnd w:id="1"/>
    </w:p>
    <w:p w:rsidR="008338D3" w:rsidRPr="008338D3" w:rsidRDefault="008338D3" w:rsidP="00F81051">
      <w:pPr>
        <w:pStyle w:val="Lista"/>
        <w:numPr>
          <w:ilvl w:val="0"/>
          <w:numId w:val="1"/>
        </w:numPr>
        <w:rPr>
          <w:lang w:eastAsia="es-MX"/>
        </w:rPr>
      </w:pPr>
      <w:r>
        <w:rPr>
          <w:lang w:eastAsia="es-MX"/>
        </w:rPr>
        <w:t xml:space="preserve">We have installed Moodle 3.2.5. </w:t>
      </w:r>
      <w:r w:rsidR="00DD7690" w:rsidRPr="00DD7690">
        <w:rPr>
          <w:b/>
          <w:sz w:val="32"/>
          <w:lang w:eastAsia="es-MX"/>
        </w:rPr>
        <w:t>+</w:t>
      </w:r>
      <w:r>
        <w:rPr>
          <w:lang w:eastAsia="es-MX"/>
        </w:rPr>
        <w:t xml:space="preserve"> Oracle </w:t>
      </w:r>
      <w:r w:rsidRPr="00A26E6C">
        <w:rPr>
          <w:lang w:eastAsia="es-MX"/>
        </w:rPr>
        <w:t>Oracle Database 12c Standard Edition Release 12.1.0.2.0 - 64bit Production.</w:t>
      </w:r>
    </w:p>
    <w:p w:rsidR="008338D3" w:rsidRDefault="00A26E6C" w:rsidP="00A26E6C">
      <w:pPr>
        <w:pStyle w:val="Lista"/>
        <w:numPr>
          <w:ilvl w:val="0"/>
          <w:numId w:val="1"/>
        </w:numPr>
        <w:rPr>
          <w:lang w:eastAsia="es-MX"/>
        </w:rPr>
      </w:pPr>
      <w:r w:rsidRPr="00A26E6C">
        <w:rPr>
          <w:lang w:eastAsia="es-MX"/>
        </w:rPr>
        <w:t>ORACLE Architecture</w:t>
      </w:r>
      <w:r w:rsidR="008338D3">
        <w:rPr>
          <w:lang w:eastAsia="es-MX"/>
        </w:rPr>
        <w:t>.</w:t>
      </w:r>
    </w:p>
    <w:p w:rsidR="008338D3" w:rsidRDefault="00A26E6C" w:rsidP="00A26E6C">
      <w:pPr>
        <w:pStyle w:val="Lista"/>
        <w:numPr>
          <w:ilvl w:val="0"/>
          <w:numId w:val="1"/>
        </w:numPr>
        <w:rPr>
          <w:lang w:eastAsia="es-MX"/>
        </w:rPr>
      </w:pPr>
      <w:r w:rsidRPr="00A26E6C">
        <w:rPr>
          <w:lang w:eastAsia="es-MX"/>
        </w:rPr>
        <w:t>OS: Red Hat Enterprise Linux Server release 6.7 (Santiago)</w:t>
      </w:r>
      <w:r w:rsidR="008338D3">
        <w:rPr>
          <w:lang w:eastAsia="es-MX"/>
        </w:rPr>
        <w:t>.</w:t>
      </w:r>
    </w:p>
    <w:p w:rsidR="00A26E6C" w:rsidRDefault="00A26E6C" w:rsidP="00A26E6C">
      <w:pPr>
        <w:pStyle w:val="Lista"/>
        <w:numPr>
          <w:ilvl w:val="0"/>
          <w:numId w:val="1"/>
        </w:numPr>
        <w:rPr>
          <w:lang w:eastAsia="es-MX"/>
        </w:rPr>
      </w:pPr>
      <w:r w:rsidRPr="00A26E6C">
        <w:rPr>
          <w:lang w:eastAsia="es-MX"/>
        </w:rPr>
        <w:t>Database engine:  Oracle Database 12c Standard Edition Release 12.1.0.2.0 - 64bit Production.</w:t>
      </w:r>
    </w:p>
    <w:p w:rsidR="00A4582C" w:rsidRDefault="00A4582C" w:rsidP="00B22A18">
      <w:pPr>
        <w:pStyle w:val="Ttulo1"/>
        <w:rPr>
          <w:lang w:eastAsia="es-MX"/>
        </w:rPr>
      </w:pPr>
      <w:bookmarkStart w:id="3" w:name="_Toc501057004"/>
      <w:r w:rsidRPr="00A26E6C">
        <w:rPr>
          <w:rFonts w:eastAsia="Times New Roman"/>
          <w:lang w:eastAsia="es-MX"/>
        </w:rPr>
        <w:t>Problem</w:t>
      </w:r>
      <w:bookmarkEnd w:id="3"/>
    </w:p>
    <w:p w:rsidR="00D1719D" w:rsidRDefault="00A4582C" w:rsidP="00A4582C">
      <w:pPr>
        <w:pStyle w:val="Lista"/>
        <w:rPr>
          <w:lang w:eastAsia="es-MX"/>
        </w:rPr>
      </w:pPr>
      <w:r>
        <w:rPr>
          <w:lang w:eastAsia="es-MX"/>
        </w:rPr>
        <w:t>In the question creation</w:t>
      </w:r>
      <w:r w:rsidR="001227CF">
        <w:rPr>
          <w:lang w:eastAsia="es-MX"/>
        </w:rPr>
        <w:t xml:space="preserve"> (multiple </w:t>
      </w:r>
      <w:r w:rsidR="00A03024">
        <w:rPr>
          <w:lang w:eastAsia="es-MX"/>
        </w:rPr>
        <w:t>choice</w:t>
      </w:r>
      <w:r w:rsidR="001227CF">
        <w:rPr>
          <w:lang w:eastAsia="es-MX"/>
        </w:rPr>
        <w:t xml:space="preserve">) </w:t>
      </w:r>
      <w:r>
        <w:rPr>
          <w:lang w:eastAsia="es-MX"/>
        </w:rPr>
        <w:t>, the question is not created correctly</w:t>
      </w:r>
      <w:r w:rsidR="00801FBF">
        <w:rPr>
          <w:lang w:eastAsia="es-MX"/>
        </w:rPr>
        <w:t>, and throw the next error</w:t>
      </w:r>
      <w:r w:rsidR="001227CF">
        <w:rPr>
          <w:lang w:eastAsia="es-MX"/>
        </w:rPr>
        <w:t>:</w:t>
      </w:r>
    </w:p>
    <w:p w:rsidR="001227CF" w:rsidRDefault="00794D0E" w:rsidP="00A4582C">
      <w:pPr>
        <w:pStyle w:val="Lista"/>
        <w:rPr>
          <w:lang w:eastAsia="es-MX"/>
        </w:rPr>
      </w:pPr>
      <w:r>
        <w:rPr>
          <w:lang w:eastAsia="es-MX"/>
        </w:rPr>
        <w:t>_______________________________________________________________________________</w:t>
      </w:r>
    </w:p>
    <w:p w:rsidR="00FD2668" w:rsidRDefault="001227CF" w:rsidP="00A4582C">
      <w:pPr>
        <w:pStyle w:val="Lista"/>
        <w:rPr>
          <w:rFonts w:ascii="Open Sans" w:hAnsi="Open Sans" w:cs="Open Sans"/>
          <w:color w:val="000000" w:themeColor="text1"/>
          <w:sz w:val="16"/>
          <w:szCs w:val="21"/>
          <w:shd w:val="clear" w:color="auto" w:fill="F2DEDE"/>
        </w:rPr>
      </w:pPr>
      <w:r w:rsidRPr="00FD2668">
        <w:rPr>
          <w:rFonts w:ascii="Open Sans" w:hAnsi="Open Sans" w:cs="Open Sans"/>
          <w:b/>
          <w:bCs/>
          <w:color w:val="000000" w:themeColor="text1"/>
          <w:sz w:val="16"/>
          <w:szCs w:val="21"/>
        </w:rPr>
        <w:t>Debug info:</w:t>
      </w:r>
      <w:r w:rsidRPr="00FD2668">
        <w:rPr>
          <w:rFonts w:ascii="Open Sans" w:hAnsi="Open Sans" w:cs="Open Sans"/>
          <w:color w:val="000000" w:themeColor="text1"/>
          <w:sz w:val="16"/>
          <w:szCs w:val="21"/>
          <w:shd w:val="clear" w:color="auto" w:fill="F2DEDE"/>
        </w:rPr>
        <w:t> ORA-01722: invalid number</w:t>
      </w:r>
    </w:p>
    <w:p w:rsidR="001227CF" w:rsidRDefault="001227CF" w:rsidP="00A4582C">
      <w:pPr>
        <w:pStyle w:val="Lista"/>
        <w:rPr>
          <w:rFonts w:ascii="Open Sans" w:hAnsi="Open Sans" w:cs="Open Sans"/>
          <w:color w:val="000000" w:themeColor="text1"/>
          <w:sz w:val="16"/>
          <w:szCs w:val="21"/>
          <w:shd w:val="clear" w:color="auto" w:fill="F2DEDE"/>
        </w:rPr>
      </w:pP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INSERT INTO dlquestion (category,qtype,createdby,name,parent,length,penalty,questiontext,questiontextformat,generalfeedback,generalfeedbackformat,defaultmark,stamp,timecreated) VALUES (:category,:qtype,:createdby,:name,:parent,:length,:penalty,:questiontext,:questiontextformat,:generalfeedback,:generalfeedbackformat,:defaultmark,:stamp,:timecreated) RETURNING id INTO :oracle_id</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[array (</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'category' =&gt; '1',</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'qtype' =&gt; 'multichoice',</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'createdby' =&gt; '2',</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'name' =&gt; 'qwqwqw',</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'parent' =&gt; 0,</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'length' =&gt; 1,</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'penalty' =&gt; '0.3333333',</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'questiontext' =&gt; 'qwqw',</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'questiontextformat' =&gt; '1',</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'generalfeedback' =&gt; '',</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'generalfeedbackformat' =&gt; '1',</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'defaultmark' =&gt; 1,</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'stamp' =&gt; '</w:t>
      </w:r>
      <w:hyperlink r:id="rId8" w:tgtFrame="_blank" w:history="1">
        <w:r w:rsidRPr="00FD2668">
          <w:rPr>
            <w:rStyle w:val="Hipervnculo"/>
            <w:rFonts w:ascii="Open Sans" w:hAnsi="Open Sans" w:cs="Open Sans"/>
            <w:color w:val="000000" w:themeColor="text1"/>
            <w:sz w:val="16"/>
            <w:szCs w:val="21"/>
          </w:rPr>
          <w:t>escuelavirtual.mintransporte.gov.co</w:t>
        </w:r>
      </w:hyperlink>
      <w:r w:rsidRPr="00FD2668">
        <w:rPr>
          <w:rFonts w:ascii="Open Sans" w:hAnsi="Open Sans" w:cs="Open Sans"/>
          <w:color w:val="000000" w:themeColor="text1"/>
          <w:sz w:val="16"/>
          <w:szCs w:val="21"/>
          <w:shd w:val="clear" w:color="auto" w:fill="F2DEDE"/>
        </w:rPr>
        <w:t>+171207082224+7XJUbG',</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'timecreated' =&gt; 1512634944,</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w:t>
      </w:r>
      <w:r w:rsidRPr="00FD2668">
        <w:rPr>
          <w:rFonts w:ascii="Open Sans" w:hAnsi="Open Sans" w:cs="Open Sans"/>
          <w:color w:val="000000" w:themeColor="text1"/>
          <w:sz w:val="16"/>
          <w:szCs w:val="21"/>
        </w:rPr>
        <w:br/>
      </w:r>
      <w:r w:rsidRPr="00FD2668">
        <w:rPr>
          <w:rFonts w:ascii="Open Sans" w:hAnsi="Open Sans" w:cs="Open Sans"/>
          <w:color w:val="000000" w:themeColor="text1"/>
          <w:sz w:val="16"/>
          <w:szCs w:val="21"/>
          <w:shd w:val="clear" w:color="auto" w:fill="F2DEDE"/>
        </w:rPr>
        <w:t>Error code: dmlwriteexception</w:t>
      </w:r>
    </w:p>
    <w:p w:rsidR="00A03024" w:rsidRDefault="00A03024" w:rsidP="00A4582C">
      <w:pPr>
        <w:pStyle w:val="Lista"/>
        <w:rPr>
          <w:rFonts w:ascii="Open Sans" w:hAnsi="Open Sans" w:cs="Open Sans"/>
          <w:color w:val="000000" w:themeColor="text1"/>
          <w:sz w:val="16"/>
          <w:szCs w:val="21"/>
          <w:shd w:val="clear" w:color="auto" w:fill="F2DEDE"/>
        </w:rPr>
      </w:pPr>
    </w:p>
    <w:p w:rsidR="00A03024" w:rsidRPr="00A03024" w:rsidRDefault="00A03024" w:rsidP="00A03024">
      <w:pPr>
        <w:pStyle w:val="Lista"/>
        <w:rPr>
          <w:color w:val="000000" w:themeColor="text1"/>
          <w:sz w:val="16"/>
          <w:lang w:eastAsia="es-MX"/>
        </w:rPr>
      </w:pPr>
      <w:r w:rsidRPr="00A03024">
        <w:rPr>
          <w:b/>
          <w:bCs/>
          <w:color w:val="000000" w:themeColor="text1"/>
          <w:sz w:val="16"/>
          <w:lang w:eastAsia="es-MX"/>
        </w:rPr>
        <w:t>Stack trace:</w:t>
      </w:r>
    </w:p>
    <w:p w:rsidR="00A03024" w:rsidRPr="008338D3" w:rsidRDefault="00A03024" w:rsidP="00A03024">
      <w:pPr>
        <w:pStyle w:val="Lista"/>
        <w:numPr>
          <w:ilvl w:val="0"/>
          <w:numId w:val="6"/>
        </w:numPr>
        <w:rPr>
          <w:color w:val="000000" w:themeColor="text1"/>
          <w:sz w:val="16"/>
          <w:highlight w:val="lightGray"/>
          <w:lang w:eastAsia="es-MX"/>
        </w:rPr>
      </w:pPr>
      <w:r w:rsidRPr="008338D3">
        <w:rPr>
          <w:color w:val="000000" w:themeColor="text1"/>
          <w:sz w:val="16"/>
          <w:highlight w:val="lightGray"/>
          <w:lang w:eastAsia="es-MX"/>
        </w:rPr>
        <w:t>line 482 of /lib/dml/moodle_database.php: dml_write_exception thrown</w:t>
      </w:r>
    </w:p>
    <w:p w:rsidR="00A03024" w:rsidRPr="008338D3" w:rsidRDefault="00A03024" w:rsidP="00A03024">
      <w:pPr>
        <w:pStyle w:val="Lista"/>
        <w:numPr>
          <w:ilvl w:val="0"/>
          <w:numId w:val="6"/>
        </w:numPr>
        <w:rPr>
          <w:color w:val="000000" w:themeColor="text1"/>
          <w:sz w:val="16"/>
          <w:highlight w:val="lightGray"/>
          <w:lang w:eastAsia="es-MX"/>
        </w:rPr>
      </w:pPr>
      <w:r w:rsidRPr="008338D3">
        <w:rPr>
          <w:color w:val="000000" w:themeColor="text1"/>
          <w:sz w:val="16"/>
          <w:highlight w:val="lightGray"/>
          <w:lang w:eastAsia="es-MX"/>
        </w:rPr>
        <w:t>line 277 of /lib/dml/oci_native_moodle_database.php: call to moodle_database-&gt;query_end()</w:t>
      </w:r>
    </w:p>
    <w:p w:rsidR="00A03024" w:rsidRPr="008338D3" w:rsidRDefault="00A03024" w:rsidP="00A03024">
      <w:pPr>
        <w:pStyle w:val="Lista"/>
        <w:numPr>
          <w:ilvl w:val="0"/>
          <w:numId w:val="6"/>
        </w:numPr>
        <w:rPr>
          <w:color w:val="000000" w:themeColor="text1"/>
          <w:sz w:val="16"/>
          <w:highlight w:val="lightGray"/>
          <w:lang w:eastAsia="es-MX"/>
        </w:rPr>
      </w:pPr>
      <w:r w:rsidRPr="008338D3">
        <w:rPr>
          <w:color w:val="000000" w:themeColor="text1"/>
          <w:sz w:val="16"/>
          <w:highlight w:val="lightGray"/>
          <w:lang w:eastAsia="es-MX"/>
        </w:rPr>
        <w:t>line 1404 of /lib/dml/oci_native_moodle_database.php: call to oci_native_moodle_database-&gt;query_end()</w:t>
      </w:r>
    </w:p>
    <w:p w:rsidR="00A03024" w:rsidRPr="008338D3" w:rsidRDefault="00A03024" w:rsidP="00A03024">
      <w:pPr>
        <w:pStyle w:val="Lista"/>
        <w:numPr>
          <w:ilvl w:val="0"/>
          <w:numId w:val="6"/>
        </w:numPr>
        <w:rPr>
          <w:color w:val="000000" w:themeColor="text1"/>
          <w:sz w:val="16"/>
          <w:highlight w:val="lightGray"/>
          <w:lang w:eastAsia="es-MX"/>
        </w:rPr>
      </w:pPr>
      <w:r w:rsidRPr="008338D3">
        <w:rPr>
          <w:color w:val="000000" w:themeColor="text1"/>
          <w:sz w:val="16"/>
          <w:highlight w:val="lightGray"/>
          <w:lang w:eastAsia="es-MX"/>
        </w:rPr>
        <w:t>line 1437 of /lib/dml/oci_native_moodle_database.php: call to oci_native_moodle_database-&gt;update_record_raw()</w:t>
      </w:r>
    </w:p>
    <w:p w:rsidR="00A03024" w:rsidRPr="008338D3" w:rsidRDefault="00A03024" w:rsidP="00A03024">
      <w:pPr>
        <w:pStyle w:val="Lista"/>
        <w:numPr>
          <w:ilvl w:val="0"/>
          <w:numId w:val="6"/>
        </w:numPr>
        <w:rPr>
          <w:color w:val="000000" w:themeColor="text1"/>
          <w:sz w:val="16"/>
          <w:highlight w:val="lightGray"/>
          <w:lang w:eastAsia="es-MX"/>
        </w:rPr>
      </w:pPr>
      <w:r w:rsidRPr="008338D3">
        <w:rPr>
          <w:color w:val="000000" w:themeColor="text1"/>
          <w:sz w:val="16"/>
          <w:highlight w:val="lightGray"/>
          <w:lang w:eastAsia="es-MX"/>
        </w:rPr>
        <w:t>line 94 of /question/type/multichoice/questiontype.php: call to oci_native_moodle_database-&gt;update_record()</w:t>
      </w:r>
    </w:p>
    <w:p w:rsidR="00A03024" w:rsidRPr="008338D3" w:rsidRDefault="00A03024" w:rsidP="00A03024">
      <w:pPr>
        <w:pStyle w:val="Lista"/>
        <w:numPr>
          <w:ilvl w:val="0"/>
          <w:numId w:val="6"/>
        </w:numPr>
        <w:rPr>
          <w:color w:val="000000" w:themeColor="text1"/>
          <w:sz w:val="16"/>
          <w:highlight w:val="lightGray"/>
          <w:lang w:eastAsia="es-MX"/>
        </w:rPr>
      </w:pPr>
      <w:r w:rsidRPr="008338D3">
        <w:rPr>
          <w:color w:val="000000" w:themeColor="text1"/>
          <w:sz w:val="16"/>
          <w:highlight w:val="lightGray"/>
          <w:lang w:eastAsia="es-MX"/>
        </w:rPr>
        <w:t>line 390 of /question/type/questiontypebase.php: call to qtype_multichoice-&gt;save_question_options()</w:t>
      </w:r>
    </w:p>
    <w:p w:rsidR="00A03024" w:rsidRPr="00B22A18" w:rsidRDefault="00A03024" w:rsidP="000C4E69">
      <w:pPr>
        <w:pStyle w:val="Lista"/>
        <w:numPr>
          <w:ilvl w:val="0"/>
          <w:numId w:val="6"/>
        </w:numPr>
        <w:rPr>
          <w:color w:val="000000" w:themeColor="text1"/>
          <w:sz w:val="16"/>
          <w:lang w:eastAsia="es-MX"/>
        </w:rPr>
      </w:pPr>
      <w:r w:rsidRPr="00B22A18">
        <w:rPr>
          <w:color w:val="000000" w:themeColor="text1"/>
          <w:sz w:val="16"/>
          <w:highlight w:val="lightGray"/>
          <w:lang w:eastAsia="es-MX"/>
        </w:rPr>
        <w:t>line 264 of /question/question.php: call to question_type-&gt;save_question()</w:t>
      </w:r>
    </w:p>
    <w:p w:rsidR="00801FBF" w:rsidRDefault="00794D0E" w:rsidP="00A4582C">
      <w:pPr>
        <w:pStyle w:val="Lista"/>
        <w:rPr>
          <w:lang w:eastAsia="es-MX"/>
        </w:rPr>
      </w:pPr>
      <w:r>
        <w:rPr>
          <w:lang w:eastAsia="es-MX"/>
        </w:rPr>
        <w:t>_________________________________________________</w:t>
      </w:r>
      <w:r w:rsidR="00DB139A">
        <w:rPr>
          <w:lang w:eastAsia="es-MX"/>
        </w:rPr>
        <w:t>_______________________________</w:t>
      </w:r>
    </w:p>
    <w:p w:rsidR="00EF5CDC" w:rsidRDefault="00EF5CDC" w:rsidP="00B22A18">
      <w:pPr>
        <w:rPr>
          <w:lang w:eastAsia="es-MX"/>
        </w:rPr>
      </w:pPr>
    </w:p>
    <w:p w:rsidR="00B22A18" w:rsidRDefault="00B22A18" w:rsidP="00B22A18">
      <w:pPr>
        <w:rPr>
          <w:lang w:eastAsia="es-MX"/>
        </w:rPr>
      </w:pPr>
      <w:r>
        <w:rPr>
          <w:lang w:eastAsia="es-MX"/>
        </w:rPr>
        <w:t>The question go to the database but with errors, when we try preview</w:t>
      </w:r>
      <w:r w:rsidR="00EF5CDC">
        <w:rPr>
          <w:lang w:eastAsia="es-MX"/>
        </w:rPr>
        <w:t xml:space="preserve"> the question</w:t>
      </w:r>
      <w:r w:rsidR="00162DB9">
        <w:rPr>
          <w:lang w:eastAsia="es-MX"/>
        </w:rPr>
        <w:t xml:space="preserve">, in the question bank, trhow </w:t>
      </w:r>
      <w:r>
        <w:rPr>
          <w:lang w:eastAsia="es-MX"/>
        </w:rPr>
        <w:t xml:space="preserve">the </w:t>
      </w:r>
      <w:r w:rsidR="00162DB9">
        <w:rPr>
          <w:lang w:eastAsia="es-MX"/>
        </w:rPr>
        <w:t xml:space="preserve">next </w:t>
      </w:r>
      <w:r>
        <w:rPr>
          <w:lang w:eastAsia="es-MX"/>
        </w:rPr>
        <w:t>error:</w:t>
      </w:r>
    </w:p>
    <w:p w:rsidR="00D52784" w:rsidRDefault="00D52784" w:rsidP="00D52784">
      <w:pPr>
        <w:shd w:val="clear" w:color="auto" w:fill="F8F8F8"/>
        <w:spacing w:after="150" w:line="240" w:lineRule="auto"/>
        <w:rPr>
          <w:rFonts w:ascii="MyriadPro-Regular" w:eastAsia="Times New Roman" w:hAnsi="MyriadPro-Regular" w:cs="Times New Roman"/>
          <w:color w:val="727272"/>
          <w:sz w:val="24"/>
          <w:szCs w:val="24"/>
          <w:lang w:eastAsia="es-MX"/>
        </w:rPr>
      </w:pPr>
      <w:r>
        <w:rPr>
          <w:rFonts w:ascii="MyriadPro-Regular" w:eastAsia="Times New Roman" w:hAnsi="MyriadPro-Regular" w:cs="Times New Roman"/>
          <w:color w:val="727272"/>
          <w:sz w:val="24"/>
          <w:szCs w:val="24"/>
          <w:lang w:eastAsia="es-MX"/>
        </w:rPr>
        <w:t>--------------------------------------------------------------------------------------------------------------</w:t>
      </w:r>
    </w:p>
    <w:p w:rsidR="00D52784" w:rsidRPr="00D52784" w:rsidRDefault="00D52784" w:rsidP="00D52784">
      <w:pPr>
        <w:shd w:val="clear" w:color="auto" w:fill="F8F8F8"/>
        <w:spacing w:after="150" w:line="240" w:lineRule="auto"/>
        <w:rPr>
          <w:rFonts w:ascii="MyriadPro-Regular" w:eastAsia="Times New Roman" w:hAnsi="MyriadPro-Regular" w:cs="Times New Roman"/>
          <w:b/>
          <w:color w:val="000000" w:themeColor="text1"/>
          <w:szCs w:val="24"/>
          <w:lang w:eastAsia="es-MX"/>
        </w:rPr>
      </w:pPr>
      <w:r w:rsidRPr="00D52784">
        <w:rPr>
          <w:rFonts w:ascii="MyriadPro-Regular" w:eastAsia="Times New Roman" w:hAnsi="MyriadPro-Regular" w:cs="Times New Roman"/>
          <w:b/>
          <w:color w:val="000000" w:themeColor="text1"/>
          <w:szCs w:val="24"/>
          <w:lang w:eastAsia="es-MX"/>
        </w:rPr>
        <w:t>Can not find data record in database table qtype_multichoice_options.</w:t>
      </w:r>
    </w:p>
    <w:p w:rsidR="00D52784" w:rsidRPr="00D52784" w:rsidRDefault="002B07E2" w:rsidP="00D52784">
      <w:pPr>
        <w:shd w:val="clear" w:color="auto" w:fill="F8F8F8"/>
        <w:spacing w:after="150" w:line="240" w:lineRule="auto"/>
        <w:rPr>
          <w:rFonts w:ascii="MyriadPro-Regular" w:eastAsia="Times New Roman" w:hAnsi="MyriadPro-Regular" w:cs="Times New Roman"/>
          <w:color w:val="2E74B5" w:themeColor="accent1" w:themeShade="BF"/>
          <w:szCs w:val="24"/>
          <w:lang w:eastAsia="es-MX"/>
        </w:rPr>
      </w:pPr>
      <w:hyperlink r:id="rId9" w:history="1">
        <w:r w:rsidR="00D52784" w:rsidRPr="00D52784">
          <w:rPr>
            <w:rFonts w:ascii="MyriadPro-Regular" w:eastAsia="Times New Roman" w:hAnsi="MyriadPro-Regular" w:cs="Times New Roman"/>
            <w:color w:val="2E74B5" w:themeColor="accent1" w:themeShade="BF"/>
            <w:szCs w:val="24"/>
            <w:lang w:eastAsia="es-MX"/>
          </w:rPr>
          <w:t>More information about this error</w:t>
        </w:r>
      </w:hyperlink>
    </w:p>
    <w:p w:rsidR="00D52784" w:rsidRPr="00D52784" w:rsidRDefault="00D52784" w:rsidP="00D52784">
      <w:pPr>
        <w:shd w:val="clear" w:color="auto" w:fill="F2DEDE"/>
        <w:spacing w:line="240" w:lineRule="auto"/>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w:t>
      </w:r>
      <w:r w:rsidRPr="00D52784">
        <w:rPr>
          <w:rFonts w:ascii="MyriadPro-Regular" w:eastAsia="Times New Roman" w:hAnsi="MyriadPro-Regular" w:cs="Times New Roman"/>
          <w:b/>
          <w:bCs/>
          <w:color w:val="000000" w:themeColor="text1"/>
          <w:szCs w:val="24"/>
          <w:lang w:eastAsia="es-MX"/>
        </w:rPr>
        <w:t>Debug info:</w:t>
      </w:r>
      <w:r w:rsidRPr="00D52784">
        <w:rPr>
          <w:rFonts w:ascii="MyriadPro-Regular" w:eastAsia="Times New Roman" w:hAnsi="MyriadPro-Regular" w:cs="Times New Roman"/>
          <w:color w:val="000000" w:themeColor="text1"/>
          <w:szCs w:val="24"/>
          <w:lang w:eastAsia="es-MX"/>
        </w:rPr>
        <w:t> SELECT * FROM {qtype_multichoice_options} WHERE questionid = :questionid</w:t>
      </w:r>
      <w:r w:rsidRPr="00D52784">
        <w:rPr>
          <w:rFonts w:ascii="MyriadPro-Regular" w:eastAsia="Times New Roman" w:hAnsi="MyriadPro-Regular" w:cs="Times New Roman"/>
          <w:color w:val="000000" w:themeColor="text1"/>
          <w:szCs w:val="24"/>
          <w:lang w:eastAsia="es-MX"/>
        </w:rPr>
        <w:br/>
        <w:t>[array (</w:t>
      </w:r>
      <w:r w:rsidRPr="00D52784">
        <w:rPr>
          <w:rFonts w:ascii="MyriadPro-Regular" w:eastAsia="Times New Roman" w:hAnsi="MyriadPro-Regular" w:cs="Times New Roman"/>
          <w:color w:val="000000" w:themeColor="text1"/>
          <w:szCs w:val="24"/>
          <w:lang w:eastAsia="es-MX"/>
        </w:rPr>
        <w:br/>
        <w:t>'questionid' =&gt; '44',</w:t>
      </w:r>
      <w:r w:rsidRPr="00D52784">
        <w:rPr>
          <w:rFonts w:ascii="MyriadPro-Regular" w:eastAsia="Times New Roman" w:hAnsi="MyriadPro-Regular" w:cs="Times New Roman"/>
          <w:color w:val="000000" w:themeColor="text1"/>
          <w:szCs w:val="24"/>
          <w:lang w:eastAsia="es-MX"/>
        </w:rPr>
        <w:br/>
        <w:t>)]</w:t>
      </w:r>
      <w:r w:rsidRPr="00D52784">
        <w:rPr>
          <w:rFonts w:ascii="MyriadPro-Regular" w:eastAsia="Times New Roman" w:hAnsi="MyriadPro-Regular" w:cs="Times New Roman"/>
          <w:color w:val="000000" w:themeColor="text1"/>
          <w:szCs w:val="24"/>
          <w:lang w:eastAsia="es-MX"/>
        </w:rPr>
        <w:br/>
        <w:t>Error code: invalidrecord</w:t>
      </w:r>
    </w:p>
    <w:p w:rsidR="00D52784" w:rsidRPr="00D52784" w:rsidRDefault="00D52784" w:rsidP="00D52784">
      <w:pPr>
        <w:shd w:val="clear" w:color="auto" w:fill="F2DEDE"/>
        <w:spacing w:after="0" w:line="240" w:lineRule="auto"/>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w:t>
      </w:r>
      <w:r w:rsidRPr="00D52784">
        <w:rPr>
          <w:rFonts w:ascii="MyriadPro-Regular" w:eastAsia="Times New Roman" w:hAnsi="MyriadPro-Regular" w:cs="Times New Roman"/>
          <w:b/>
          <w:bCs/>
          <w:color w:val="000000" w:themeColor="text1"/>
          <w:szCs w:val="24"/>
          <w:lang w:eastAsia="es-MX"/>
        </w:rPr>
        <w:t>Stack trace:</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1526 of /lib/dml/moodle_database.php: dml_missing_record_exception thrown</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1502 of /lib/dml/moodle_database.php: call to moodle_database-&gt;get_record_select()</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43 of /question/type/multichoice/questiontype.php: call to moodle_database-&gt;get_record()</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783 of /lib/questionlib.php: call to qtype_multichoice-&gt;get_question_options()</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816 of /lib/questionlib.php: call to _tidy_question()</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575 of /question/engine/bank.php: call to get_question_options()</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333 of /cache/classes/loaders.php: call to question_finder-&gt;load_for_cache()</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1444 of /cache/classes/loaders.php: call to cache-&gt;get()</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498 of /question/engine/bank.php: call to cache_application-&gt;get()</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255 of /question/engine/bank.php: call to question_finder-&gt;load_question_data()</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Cs w:val="24"/>
          <w:lang w:eastAsia="es-MX"/>
        </w:rPr>
      </w:pPr>
      <w:r w:rsidRPr="00D52784">
        <w:rPr>
          <w:rFonts w:ascii="MyriadPro-Regular" w:eastAsia="Times New Roman" w:hAnsi="MyriadPro-Regular" w:cs="Times New Roman"/>
          <w:color w:val="000000" w:themeColor="text1"/>
          <w:szCs w:val="24"/>
          <w:lang w:eastAsia="es-MX"/>
        </w:rPr>
        <w:t>line 274 of /question/engine/bank.php: call to question_bank::load_question_data()</w:t>
      </w:r>
    </w:p>
    <w:p w:rsidR="00D52784" w:rsidRPr="00D52784" w:rsidRDefault="00D52784" w:rsidP="00D52784">
      <w:pPr>
        <w:numPr>
          <w:ilvl w:val="0"/>
          <w:numId w:val="8"/>
        </w:numPr>
        <w:shd w:val="clear" w:color="auto" w:fill="F2DEDE"/>
        <w:spacing w:before="100" w:beforeAutospacing="1" w:after="100" w:afterAutospacing="1" w:line="300" w:lineRule="atLeast"/>
        <w:ind w:left="375"/>
        <w:rPr>
          <w:rFonts w:ascii="MyriadPro-Regular" w:eastAsia="Times New Roman" w:hAnsi="MyriadPro-Regular" w:cs="Times New Roman"/>
          <w:color w:val="000000" w:themeColor="text1"/>
          <w:sz w:val="24"/>
          <w:szCs w:val="24"/>
          <w:lang w:eastAsia="es-MX"/>
        </w:rPr>
      </w:pPr>
      <w:r w:rsidRPr="00D52784">
        <w:rPr>
          <w:rFonts w:ascii="MyriadPro-Regular" w:eastAsia="Times New Roman" w:hAnsi="MyriadPro-Regular" w:cs="Times New Roman"/>
          <w:color w:val="000000" w:themeColor="text1"/>
          <w:szCs w:val="24"/>
          <w:lang w:eastAsia="es-MX"/>
        </w:rPr>
        <w:t>line 46 of /question/preview.php: call to question_bank::load_question()</w:t>
      </w:r>
    </w:p>
    <w:p w:rsidR="00B22A18" w:rsidRDefault="00D52784" w:rsidP="00B22A18">
      <w:pPr>
        <w:rPr>
          <w:lang w:eastAsia="es-MX"/>
        </w:rPr>
      </w:pPr>
      <w:r>
        <w:rPr>
          <w:lang w:eastAsia="es-MX"/>
        </w:rPr>
        <w:t>-----------------------------------------------------------------------------------------------------------------------------------</w:t>
      </w:r>
    </w:p>
    <w:p w:rsidR="00B22A18" w:rsidRDefault="00B22A18" w:rsidP="00B22A18">
      <w:pPr>
        <w:rPr>
          <w:lang w:eastAsia="es-MX"/>
        </w:rPr>
      </w:pPr>
    </w:p>
    <w:p w:rsidR="00162DB9" w:rsidRDefault="00162DB9" w:rsidP="00B22A18">
      <w:pPr>
        <w:rPr>
          <w:lang w:eastAsia="es-MX"/>
        </w:rPr>
      </w:pPr>
    </w:p>
    <w:p w:rsidR="00162DB9" w:rsidRDefault="00162DB9" w:rsidP="00B22A18">
      <w:pPr>
        <w:rPr>
          <w:lang w:eastAsia="es-MX"/>
        </w:rPr>
      </w:pPr>
    </w:p>
    <w:p w:rsidR="00162DB9" w:rsidRDefault="00162DB9" w:rsidP="00B22A18">
      <w:pPr>
        <w:rPr>
          <w:lang w:eastAsia="es-MX"/>
        </w:rPr>
      </w:pPr>
    </w:p>
    <w:p w:rsidR="00162DB9" w:rsidRDefault="00162DB9" w:rsidP="00B22A18">
      <w:pPr>
        <w:rPr>
          <w:lang w:eastAsia="es-MX"/>
        </w:rPr>
      </w:pPr>
    </w:p>
    <w:p w:rsidR="00162DB9" w:rsidRDefault="00162DB9" w:rsidP="00B22A18">
      <w:pPr>
        <w:rPr>
          <w:lang w:eastAsia="es-MX"/>
        </w:rPr>
      </w:pPr>
    </w:p>
    <w:p w:rsidR="00162DB9" w:rsidRDefault="00162DB9" w:rsidP="00B22A18">
      <w:pPr>
        <w:rPr>
          <w:lang w:eastAsia="es-MX"/>
        </w:rPr>
      </w:pPr>
    </w:p>
    <w:p w:rsidR="003F3740" w:rsidRDefault="003F3740" w:rsidP="00B22A18">
      <w:pPr>
        <w:rPr>
          <w:lang w:eastAsia="es-MX"/>
        </w:rPr>
      </w:pPr>
    </w:p>
    <w:p w:rsidR="003F3740" w:rsidRDefault="003F3740" w:rsidP="00B22A18">
      <w:pPr>
        <w:rPr>
          <w:lang w:eastAsia="es-MX"/>
        </w:rPr>
      </w:pPr>
    </w:p>
    <w:p w:rsidR="00B22A18" w:rsidRDefault="00B22A18" w:rsidP="00B22A18">
      <w:pPr>
        <w:rPr>
          <w:lang w:eastAsia="es-MX"/>
        </w:rPr>
      </w:pPr>
    </w:p>
    <w:p w:rsidR="00A26E6C" w:rsidRPr="00A26E6C" w:rsidRDefault="00A26E6C" w:rsidP="00A26E6C">
      <w:pPr>
        <w:pStyle w:val="Ttulo1"/>
        <w:rPr>
          <w:rFonts w:eastAsia="Times New Roman"/>
          <w:lang w:eastAsia="es-MX"/>
        </w:rPr>
      </w:pPr>
      <w:bookmarkStart w:id="4" w:name="_Toc501057005"/>
      <w:r w:rsidRPr="00A26E6C">
        <w:rPr>
          <w:rFonts w:eastAsia="Times New Roman"/>
          <w:lang w:eastAsia="es-MX"/>
        </w:rPr>
        <w:t>A</w:t>
      </w:r>
      <w:ins w:id="5" w:author="Unknown">
        <w:r w:rsidRPr="00A26E6C">
          <w:rPr>
            <w:rFonts w:eastAsia="Times New Roman"/>
            <w:lang w:eastAsia="es-MX"/>
          </w:rPr>
          <w:t>bout Oracle conditions</w:t>
        </w:r>
      </w:ins>
      <w:bookmarkEnd w:id="4"/>
    </w:p>
    <w:p w:rsidR="003237F3" w:rsidRDefault="003237F3" w:rsidP="003237F3">
      <w:pPr>
        <w:pStyle w:val="Textoindependiente"/>
        <w:rPr>
          <w:sz w:val="24"/>
          <w:lang w:eastAsia="es-MX"/>
        </w:rPr>
      </w:pPr>
    </w:p>
    <w:p w:rsidR="003237F3" w:rsidRPr="003237F3" w:rsidRDefault="003237F3" w:rsidP="003237F3">
      <w:pPr>
        <w:pStyle w:val="Textoindependiente"/>
        <w:rPr>
          <w:sz w:val="24"/>
          <w:lang w:eastAsia="es-MX"/>
        </w:rPr>
      </w:pPr>
      <w:r w:rsidRPr="003237F3">
        <w:rPr>
          <w:sz w:val="24"/>
          <w:lang w:eastAsia="es-MX"/>
        </w:rPr>
        <w:t>Database NLS parameters</w:t>
      </w:r>
    </w:p>
    <w:p w:rsidR="003237F3" w:rsidRPr="003237F3" w:rsidRDefault="003237F3" w:rsidP="003237F3">
      <w:pPr>
        <w:pStyle w:val="Textoindependiente"/>
        <w:rPr>
          <w:sz w:val="18"/>
          <w:lang w:eastAsia="es-MX"/>
        </w:rPr>
      </w:pPr>
      <w:r w:rsidRPr="003237F3">
        <w:rPr>
          <w:sz w:val="18"/>
          <w:lang w:eastAsia="es-MX"/>
        </w:rPr>
        <w:t>PARAMETER                                                        VALUE                                                                CON_ID</w:t>
      </w:r>
    </w:p>
    <w:p w:rsidR="003237F3" w:rsidRPr="003237F3" w:rsidRDefault="003237F3" w:rsidP="003237F3">
      <w:pPr>
        <w:pStyle w:val="Textoindependiente"/>
        <w:rPr>
          <w:sz w:val="18"/>
          <w:lang w:eastAsia="es-MX"/>
        </w:rPr>
      </w:pPr>
      <w:r w:rsidRPr="003237F3">
        <w:rPr>
          <w:sz w:val="18"/>
          <w:lang w:eastAsia="es-MX"/>
        </w:rPr>
        <w:t>---------------------------------------------------------------- ---------------------------------------------------------------- ----------</w:t>
      </w:r>
    </w:p>
    <w:p w:rsidR="003237F3" w:rsidRPr="003237F3" w:rsidRDefault="003237F3" w:rsidP="003237F3">
      <w:pPr>
        <w:pStyle w:val="Textoindependiente"/>
        <w:rPr>
          <w:sz w:val="18"/>
          <w:lang w:eastAsia="es-MX"/>
        </w:rPr>
      </w:pPr>
      <w:r w:rsidRPr="003237F3">
        <w:rPr>
          <w:sz w:val="18"/>
          <w:lang w:eastAsia="es-MX"/>
        </w:rPr>
        <w:t>NLS_LANGUAGE                                                     AMERICAN                                                                  0</w:t>
      </w:r>
    </w:p>
    <w:p w:rsidR="003237F3" w:rsidRPr="003237F3" w:rsidRDefault="003237F3" w:rsidP="003237F3">
      <w:pPr>
        <w:pStyle w:val="Textoindependiente"/>
        <w:rPr>
          <w:sz w:val="18"/>
          <w:lang w:eastAsia="es-MX"/>
        </w:rPr>
      </w:pPr>
      <w:r w:rsidRPr="003237F3">
        <w:rPr>
          <w:sz w:val="18"/>
          <w:lang w:eastAsia="es-MX"/>
        </w:rPr>
        <w:t>NLS_TERRITORY                                                    COLOMBIA                                                                  0</w:t>
      </w:r>
    </w:p>
    <w:p w:rsidR="003237F3" w:rsidRPr="003237F3" w:rsidRDefault="003237F3" w:rsidP="003237F3">
      <w:pPr>
        <w:pStyle w:val="Textoindependiente"/>
        <w:rPr>
          <w:sz w:val="18"/>
          <w:lang w:eastAsia="es-MX"/>
        </w:rPr>
      </w:pPr>
      <w:r w:rsidRPr="003237F3">
        <w:rPr>
          <w:sz w:val="18"/>
          <w:lang w:eastAsia="es-MX"/>
        </w:rPr>
        <w:t xml:space="preserve">NLS_CURRENCY                                                   </w:t>
      </w:r>
      <w:r>
        <w:rPr>
          <w:sz w:val="18"/>
          <w:lang w:eastAsia="es-MX"/>
        </w:rPr>
        <w:tab/>
      </w:r>
      <w:r w:rsidRPr="003237F3">
        <w:rPr>
          <w:sz w:val="18"/>
          <w:lang w:eastAsia="es-MX"/>
        </w:rPr>
        <w:t xml:space="preserve">  $                                                                         0</w:t>
      </w:r>
    </w:p>
    <w:p w:rsidR="003237F3" w:rsidRPr="003237F3" w:rsidRDefault="003237F3" w:rsidP="003237F3">
      <w:pPr>
        <w:pStyle w:val="Textoindependiente"/>
        <w:rPr>
          <w:sz w:val="18"/>
          <w:lang w:eastAsia="es-MX"/>
        </w:rPr>
      </w:pPr>
      <w:r w:rsidRPr="003237F3">
        <w:rPr>
          <w:sz w:val="18"/>
          <w:lang w:eastAsia="es-MX"/>
        </w:rPr>
        <w:t>NLS_ISO_CURRENCY                                                 COLOMBIA                                                                  0</w:t>
      </w:r>
    </w:p>
    <w:p w:rsidR="003237F3" w:rsidRPr="003237F3" w:rsidRDefault="003237F3" w:rsidP="003237F3">
      <w:pPr>
        <w:pStyle w:val="Textoindependiente"/>
        <w:rPr>
          <w:sz w:val="18"/>
          <w:lang w:eastAsia="es-MX"/>
        </w:rPr>
      </w:pPr>
      <w:r w:rsidRPr="003237F3">
        <w:rPr>
          <w:sz w:val="18"/>
          <w:lang w:eastAsia="es-MX"/>
        </w:rPr>
        <w:t>NLS_NUMERIC_CHARACTERS                                           ,.                                                                        0</w:t>
      </w:r>
    </w:p>
    <w:p w:rsidR="003237F3" w:rsidRPr="003237F3" w:rsidRDefault="003237F3" w:rsidP="003237F3">
      <w:pPr>
        <w:pStyle w:val="Textoindependiente"/>
        <w:rPr>
          <w:sz w:val="18"/>
          <w:lang w:eastAsia="es-MX"/>
        </w:rPr>
      </w:pPr>
      <w:r w:rsidRPr="003237F3">
        <w:rPr>
          <w:sz w:val="18"/>
          <w:lang w:eastAsia="es-MX"/>
        </w:rPr>
        <w:t>NLS_CALENDAR                                                     GREGORIAN                                                                 0</w:t>
      </w:r>
    </w:p>
    <w:p w:rsidR="003237F3" w:rsidRPr="003237F3" w:rsidRDefault="003237F3" w:rsidP="003237F3">
      <w:pPr>
        <w:pStyle w:val="Textoindependiente"/>
        <w:rPr>
          <w:sz w:val="18"/>
          <w:lang w:eastAsia="es-MX"/>
        </w:rPr>
      </w:pPr>
      <w:r w:rsidRPr="003237F3">
        <w:rPr>
          <w:sz w:val="18"/>
          <w:lang w:eastAsia="es-MX"/>
        </w:rPr>
        <w:t>NLS_DATE_FORMAT                                                  DD/MM/RR                                                                  0</w:t>
      </w:r>
    </w:p>
    <w:p w:rsidR="003237F3" w:rsidRPr="003237F3" w:rsidRDefault="003237F3" w:rsidP="003237F3">
      <w:pPr>
        <w:pStyle w:val="Textoindependiente"/>
        <w:rPr>
          <w:sz w:val="18"/>
          <w:lang w:eastAsia="es-MX"/>
        </w:rPr>
      </w:pPr>
      <w:r w:rsidRPr="003237F3">
        <w:rPr>
          <w:sz w:val="18"/>
          <w:lang w:eastAsia="es-MX"/>
        </w:rPr>
        <w:t>NLS_DATE_LANGUAGE                                                AMERICAN                                                                  0</w:t>
      </w:r>
    </w:p>
    <w:p w:rsidR="003237F3" w:rsidRPr="003237F3" w:rsidRDefault="003237F3" w:rsidP="003237F3">
      <w:pPr>
        <w:pStyle w:val="Textoindependiente"/>
        <w:rPr>
          <w:sz w:val="18"/>
          <w:lang w:eastAsia="es-MX"/>
        </w:rPr>
      </w:pPr>
      <w:r w:rsidRPr="003237F3">
        <w:rPr>
          <w:sz w:val="18"/>
          <w:lang w:eastAsia="es-MX"/>
        </w:rPr>
        <w:t>NLS_CHARACTERSET                                                 AL32UTF8                                                                  0</w:t>
      </w:r>
    </w:p>
    <w:p w:rsidR="003237F3" w:rsidRPr="003237F3" w:rsidRDefault="003237F3" w:rsidP="003237F3">
      <w:pPr>
        <w:pStyle w:val="Textoindependiente"/>
        <w:rPr>
          <w:sz w:val="18"/>
          <w:lang w:eastAsia="es-MX"/>
        </w:rPr>
      </w:pPr>
      <w:r w:rsidRPr="003237F3">
        <w:rPr>
          <w:sz w:val="18"/>
          <w:lang w:eastAsia="es-MX"/>
        </w:rPr>
        <w:t xml:space="preserve">NLS_SORT                                                         </w:t>
      </w:r>
      <w:r>
        <w:rPr>
          <w:sz w:val="18"/>
          <w:lang w:eastAsia="es-MX"/>
        </w:rPr>
        <w:tab/>
      </w:r>
      <w:r w:rsidRPr="003237F3">
        <w:rPr>
          <w:sz w:val="18"/>
          <w:lang w:eastAsia="es-MX"/>
        </w:rPr>
        <w:t>BINARY                                                                    0</w:t>
      </w:r>
    </w:p>
    <w:p w:rsidR="003237F3" w:rsidRPr="003237F3" w:rsidRDefault="003237F3" w:rsidP="003237F3">
      <w:pPr>
        <w:pStyle w:val="Textoindependiente"/>
        <w:rPr>
          <w:sz w:val="18"/>
          <w:lang w:eastAsia="es-MX"/>
        </w:rPr>
      </w:pPr>
      <w:r w:rsidRPr="003237F3">
        <w:rPr>
          <w:sz w:val="18"/>
          <w:lang w:eastAsia="es-MX"/>
        </w:rPr>
        <w:t>NLS_TIME_FORMAT                                                  HH12:MI:SSXFF AM                                                          0</w:t>
      </w:r>
    </w:p>
    <w:p w:rsidR="003237F3" w:rsidRPr="003237F3" w:rsidRDefault="003237F3" w:rsidP="003237F3">
      <w:pPr>
        <w:pStyle w:val="Textoindependiente"/>
        <w:rPr>
          <w:sz w:val="18"/>
          <w:lang w:eastAsia="es-MX"/>
        </w:rPr>
      </w:pPr>
      <w:r w:rsidRPr="003237F3">
        <w:rPr>
          <w:sz w:val="18"/>
          <w:lang w:eastAsia="es-MX"/>
        </w:rPr>
        <w:t>NLS_TIMESTAMP_FORMAT                                      DD/MM/RR HH12:MI:SSXFF AM                                                 0</w:t>
      </w:r>
    </w:p>
    <w:p w:rsidR="003237F3" w:rsidRPr="003237F3" w:rsidRDefault="003237F3" w:rsidP="003237F3">
      <w:pPr>
        <w:pStyle w:val="Textoindependiente"/>
        <w:rPr>
          <w:sz w:val="18"/>
          <w:lang w:eastAsia="es-MX"/>
        </w:rPr>
      </w:pPr>
      <w:r w:rsidRPr="003237F3">
        <w:rPr>
          <w:sz w:val="18"/>
          <w:lang w:eastAsia="es-MX"/>
        </w:rPr>
        <w:t>NLS_TIME_TZ_FORMAT                                            HH12:MI:SSXFF AM TZR                                                      0</w:t>
      </w:r>
    </w:p>
    <w:p w:rsidR="003237F3" w:rsidRPr="003237F3" w:rsidRDefault="003237F3" w:rsidP="003237F3">
      <w:pPr>
        <w:pStyle w:val="Textoindependiente"/>
        <w:rPr>
          <w:sz w:val="18"/>
          <w:lang w:eastAsia="es-MX"/>
        </w:rPr>
      </w:pPr>
      <w:r w:rsidRPr="003237F3">
        <w:rPr>
          <w:sz w:val="18"/>
          <w:lang w:eastAsia="es-MX"/>
        </w:rPr>
        <w:t>NLS_TIMESTAMP_TZ_FORMAT                               DD/MM/RR HH12:MI:SSXFF AM TZR                                             0</w:t>
      </w:r>
    </w:p>
    <w:p w:rsidR="003237F3" w:rsidRPr="003237F3" w:rsidRDefault="003237F3" w:rsidP="003237F3">
      <w:pPr>
        <w:pStyle w:val="Textoindependiente"/>
        <w:rPr>
          <w:sz w:val="18"/>
          <w:lang w:eastAsia="es-MX"/>
        </w:rPr>
      </w:pPr>
      <w:r w:rsidRPr="003237F3">
        <w:rPr>
          <w:sz w:val="18"/>
          <w:lang w:eastAsia="es-MX"/>
        </w:rPr>
        <w:t>NLS_DUAL_CURRENCY                                               $                                                                         0</w:t>
      </w:r>
    </w:p>
    <w:p w:rsidR="003237F3" w:rsidRPr="003237F3" w:rsidRDefault="003237F3" w:rsidP="003237F3">
      <w:pPr>
        <w:pStyle w:val="Textoindependiente"/>
        <w:rPr>
          <w:sz w:val="18"/>
          <w:lang w:eastAsia="es-MX"/>
        </w:rPr>
      </w:pPr>
      <w:r w:rsidRPr="003237F3">
        <w:rPr>
          <w:sz w:val="18"/>
          <w:lang w:eastAsia="es-MX"/>
        </w:rPr>
        <w:t>NLS_NCHAR_CHARACTERSET                                   UTF8                                                                      0</w:t>
      </w:r>
    </w:p>
    <w:p w:rsidR="003237F3" w:rsidRPr="003237F3" w:rsidRDefault="003237F3" w:rsidP="003237F3">
      <w:pPr>
        <w:pStyle w:val="Textoindependiente"/>
        <w:rPr>
          <w:sz w:val="18"/>
          <w:lang w:eastAsia="es-MX"/>
        </w:rPr>
      </w:pPr>
      <w:r w:rsidRPr="003237F3">
        <w:rPr>
          <w:sz w:val="18"/>
          <w:lang w:eastAsia="es-MX"/>
        </w:rPr>
        <w:t xml:space="preserve">NLS_COMP                                                         </w:t>
      </w:r>
      <w:r>
        <w:rPr>
          <w:sz w:val="18"/>
          <w:lang w:eastAsia="es-MX"/>
        </w:rPr>
        <w:t xml:space="preserve">         </w:t>
      </w:r>
      <w:r w:rsidRPr="003237F3">
        <w:rPr>
          <w:sz w:val="18"/>
          <w:lang w:eastAsia="es-MX"/>
        </w:rPr>
        <w:t>BINARY                                                                    0</w:t>
      </w:r>
    </w:p>
    <w:p w:rsidR="003237F3" w:rsidRPr="003237F3" w:rsidRDefault="003237F3" w:rsidP="003237F3">
      <w:pPr>
        <w:pStyle w:val="Textoindependiente"/>
        <w:rPr>
          <w:sz w:val="18"/>
          <w:lang w:eastAsia="es-MX"/>
        </w:rPr>
      </w:pPr>
      <w:r w:rsidRPr="003237F3">
        <w:rPr>
          <w:sz w:val="18"/>
          <w:lang w:eastAsia="es-MX"/>
        </w:rPr>
        <w:t>NLS_LENGTH_SEMANTICS                                             BYTE                                                                      0</w:t>
      </w:r>
    </w:p>
    <w:p w:rsidR="003237F3" w:rsidRPr="003237F3" w:rsidRDefault="003237F3" w:rsidP="003237F3">
      <w:pPr>
        <w:pStyle w:val="Textoindependiente"/>
        <w:rPr>
          <w:sz w:val="18"/>
          <w:lang w:eastAsia="es-MX"/>
        </w:rPr>
      </w:pPr>
      <w:r w:rsidRPr="003237F3">
        <w:rPr>
          <w:sz w:val="18"/>
          <w:lang w:eastAsia="es-MX"/>
        </w:rPr>
        <w:t>NLS_NCHAR_CONV_EXCP                                              FALSE                                                                     0</w:t>
      </w:r>
    </w:p>
    <w:p w:rsidR="00316031" w:rsidRDefault="00316031" w:rsidP="00A26E6C">
      <w:pPr>
        <w:pStyle w:val="Textoindependiente"/>
        <w:rPr>
          <w:lang w:eastAsia="es-MX"/>
        </w:rPr>
      </w:pPr>
    </w:p>
    <w:p w:rsidR="003F3740" w:rsidRDefault="003F3740" w:rsidP="00A26E6C">
      <w:pPr>
        <w:pStyle w:val="Textoindependiente"/>
        <w:rPr>
          <w:lang w:eastAsia="es-MX"/>
        </w:rPr>
      </w:pPr>
    </w:p>
    <w:p w:rsidR="003F3740" w:rsidRDefault="003F3740" w:rsidP="00A26E6C">
      <w:pPr>
        <w:pStyle w:val="Textoindependiente"/>
        <w:rPr>
          <w:lang w:eastAsia="es-MX"/>
        </w:rPr>
      </w:pPr>
    </w:p>
    <w:p w:rsidR="003F3740" w:rsidRDefault="003F3740" w:rsidP="00A26E6C">
      <w:pPr>
        <w:pStyle w:val="Textoindependiente"/>
        <w:rPr>
          <w:lang w:eastAsia="es-MX"/>
        </w:rPr>
      </w:pPr>
    </w:p>
    <w:p w:rsidR="003F3740" w:rsidRDefault="003F3740" w:rsidP="00A26E6C">
      <w:pPr>
        <w:pStyle w:val="Textoindependiente"/>
        <w:rPr>
          <w:lang w:eastAsia="es-MX"/>
        </w:rPr>
      </w:pPr>
    </w:p>
    <w:p w:rsidR="003F3740" w:rsidRDefault="003F3740" w:rsidP="00A26E6C">
      <w:pPr>
        <w:pStyle w:val="Textoindependiente"/>
        <w:rPr>
          <w:lang w:eastAsia="es-MX"/>
        </w:rPr>
      </w:pPr>
    </w:p>
    <w:p w:rsidR="003237F3" w:rsidRDefault="00316031" w:rsidP="00316031">
      <w:pPr>
        <w:pStyle w:val="Ttulo2"/>
        <w:rPr>
          <w:b/>
          <w:lang w:eastAsia="es-MX"/>
        </w:rPr>
      </w:pPr>
      <w:bookmarkStart w:id="6" w:name="_Toc501057006"/>
      <w:r w:rsidRPr="00316031">
        <w:rPr>
          <w:b/>
          <w:lang w:eastAsia="es-MX"/>
        </w:rPr>
        <w:lastRenderedPageBreak/>
        <w:t>Others</w:t>
      </w:r>
      <w:r w:rsidR="001F1185">
        <w:rPr>
          <w:b/>
          <w:lang w:eastAsia="es-MX"/>
        </w:rPr>
        <w:t xml:space="preserve"> Oracle</w:t>
      </w:r>
      <w:bookmarkEnd w:id="6"/>
    </w:p>
    <w:p w:rsidR="00A26E6C" w:rsidRPr="00A26E6C" w:rsidRDefault="00A26E6C" w:rsidP="00A26E6C">
      <w:pPr>
        <w:pStyle w:val="Textoindependiente"/>
        <w:rPr>
          <w:lang w:eastAsia="es-MX"/>
        </w:rPr>
      </w:pPr>
      <w:r w:rsidRPr="00A26E6C">
        <w:rPr>
          <w:lang w:eastAsia="es-MX"/>
        </w:rPr>
        <w:t>The Oracle RDBMS imposes a character length restriction on the identifiers of:</w:t>
      </w:r>
    </w:p>
    <w:p w:rsidR="00DA49EF" w:rsidRDefault="00A26E6C" w:rsidP="00DA49EF">
      <w:pPr>
        <w:pStyle w:val="Textoindependiente"/>
        <w:numPr>
          <w:ilvl w:val="0"/>
          <w:numId w:val="7"/>
        </w:numPr>
        <w:rPr>
          <w:lang w:eastAsia="es-MX"/>
        </w:rPr>
      </w:pPr>
      <w:r w:rsidRPr="00A26E6C">
        <w:rPr>
          <w:lang w:eastAsia="es-MX"/>
        </w:rPr>
        <w:t>name of the tables</w:t>
      </w:r>
      <w:r w:rsidR="00DA49EF">
        <w:rPr>
          <w:lang w:eastAsia="es-MX"/>
        </w:rPr>
        <w:t>.</w:t>
      </w:r>
    </w:p>
    <w:p w:rsidR="00DA49EF" w:rsidRDefault="00A26E6C" w:rsidP="00DA49EF">
      <w:pPr>
        <w:pStyle w:val="Textoindependiente"/>
        <w:numPr>
          <w:ilvl w:val="0"/>
          <w:numId w:val="7"/>
        </w:numPr>
        <w:rPr>
          <w:lang w:eastAsia="es-MX"/>
        </w:rPr>
      </w:pPr>
      <w:r w:rsidRPr="00A26E6C">
        <w:rPr>
          <w:lang w:eastAsia="es-MX"/>
        </w:rPr>
        <w:t>fields (columns)</w:t>
      </w:r>
      <w:r w:rsidR="00DA49EF">
        <w:rPr>
          <w:lang w:eastAsia="es-MX"/>
        </w:rPr>
        <w:t>.</w:t>
      </w:r>
    </w:p>
    <w:p w:rsidR="00A26E6C" w:rsidRPr="00A26E6C" w:rsidRDefault="00DA49EF" w:rsidP="00DA49EF">
      <w:pPr>
        <w:pStyle w:val="Textoindependiente"/>
        <w:numPr>
          <w:ilvl w:val="0"/>
          <w:numId w:val="7"/>
        </w:numPr>
        <w:rPr>
          <w:lang w:eastAsia="es-MX"/>
        </w:rPr>
      </w:pPr>
      <w:r w:rsidRPr="00A26E6C">
        <w:rPr>
          <w:lang w:eastAsia="es-MX"/>
        </w:rPr>
        <w:t>A</w:t>
      </w:r>
      <w:r w:rsidR="00A26E6C" w:rsidRPr="00A26E6C">
        <w:rPr>
          <w:lang w:eastAsia="es-MX"/>
        </w:rPr>
        <w:t>lias</w:t>
      </w:r>
      <w:r>
        <w:rPr>
          <w:lang w:eastAsia="es-MX"/>
        </w:rPr>
        <w:t>.</w:t>
      </w:r>
    </w:p>
    <w:p w:rsidR="00A26E6C" w:rsidRPr="00A26E6C" w:rsidRDefault="00A26E6C" w:rsidP="00A26E6C">
      <w:pPr>
        <w:pStyle w:val="Textoindependiente"/>
        <w:rPr>
          <w:lang w:eastAsia="es-MX"/>
        </w:rPr>
      </w:pPr>
      <w:r w:rsidRPr="00A26E6C">
        <w:rPr>
          <w:lang w:eastAsia="es-MX"/>
        </w:rPr>
        <w:t>This maximum length is 30 characters, so if they are exceeded when executing the corresponding query, the DBMS returns the ORA-00972, so it will be enough to truncate the identifier or rename it to a shorter one to solve it.</w:t>
      </w:r>
    </w:p>
    <w:p w:rsidR="00A26E6C" w:rsidRPr="00A26E6C" w:rsidRDefault="00A26E6C" w:rsidP="00A26E6C">
      <w:pPr>
        <w:pStyle w:val="Textoindependiente"/>
        <w:rPr>
          <w:b/>
          <w:lang w:eastAsia="es-MX"/>
        </w:rPr>
      </w:pPr>
      <w:r w:rsidRPr="00A26E6C">
        <w:rPr>
          <w:b/>
          <w:lang w:eastAsia="es-MX"/>
        </w:rPr>
        <w:t>¿If you ask is it possible to change the character limit to a greater (or smaller) number such as 40? The answer is no.</w:t>
      </w:r>
    </w:p>
    <w:p w:rsidR="00A26E6C" w:rsidRPr="00A26E6C" w:rsidRDefault="00A26E6C" w:rsidP="00A26E6C">
      <w:pPr>
        <w:pStyle w:val="Textoindependiente"/>
        <w:rPr>
          <w:lang w:eastAsia="es-MX"/>
        </w:rPr>
      </w:pPr>
      <w:r w:rsidRPr="00A26E6C">
        <w:rPr>
          <w:lang w:eastAsia="es-MX"/>
        </w:rPr>
        <w:t>Oracle uses 30 bytes internally to store the identifiers of these relational elements, using one byte coding per character and can not be altered in any way by changing any parameter since it is part of the internal logic of the manager.</w:t>
      </w:r>
    </w:p>
    <w:p w:rsidR="00A26E6C" w:rsidRPr="00A26E6C" w:rsidRDefault="00A26E6C" w:rsidP="00A26E6C">
      <w:pPr>
        <w:pStyle w:val="Textoindependiente"/>
        <w:rPr>
          <w:lang w:eastAsia="es-MX"/>
        </w:rPr>
      </w:pPr>
      <w:r w:rsidRPr="00A26E6C">
        <w:rPr>
          <w:lang w:eastAsia="es-MX"/>
        </w:rPr>
        <w:t>We have do changes in some fields in the Table DLQUESTION</w:t>
      </w:r>
    </w:p>
    <w:p w:rsidR="00DB139A" w:rsidRPr="00A26E6C" w:rsidRDefault="003D7F88" w:rsidP="00DB139A">
      <w:pPr>
        <w:pStyle w:val="Ttulo1"/>
        <w:rPr>
          <w:rFonts w:eastAsia="Times New Roman"/>
          <w:lang w:eastAsia="es-MX"/>
        </w:rPr>
      </w:pPr>
      <w:bookmarkStart w:id="7" w:name="_Toc501057007"/>
      <w:r>
        <w:rPr>
          <w:rFonts w:eastAsia="Times New Roman"/>
          <w:lang w:eastAsia="es-MX"/>
        </w:rPr>
        <w:t>What we have done</w:t>
      </w:r>
      <w:bookmarkEnd w:id="7"/>
    </w:p>
    <w:p w:rsidR="00A26E6C" w:rsidRDefault="00DB139A" w:rsidP="00A26E6C">
      <w:pPr>
        <w:spacing w:before="150" w:after="0" w:line="240" w:lineRule="auto"/>
        <w:rPr>
          <w:rFonts w:ascii="Arial" w:eastAsia="Times New Roman" w:hAnsi="Arial" w:cs="Arial"/>
          <w:b/>
          <w:bCs/>
          <w:color w:val="333333"/>
          <w:sz w:val="21"/>
          <w:szCs w:val="21"/>
          <w:lang w:eastAsia="es-MX"/>
        </w:rPr>
      </w:pPr>
      <w:r>
        <w:rPr>
          <w:rFonts w:ascii="Arial" w:eastAsia="Times New Roman" w:hAnsi="Arial" w:cs="Arial"/>
          <w:b/>
          <w:bCs/>
          <w:color w:val="333333"/>
          <w:sz w:val="21"/>
          <w:szCs w:val="21"/>
          <w:lang w:eastAsia="es-MX"/>
        </w:rPr>
        <w:t xml:space="preserve">We change the datatype in two fields on the table </w:t>
      </w:r>
      <w:r w:rsidR="003D7F88">
        <w:rPr>
          <w:rFonts w:ascii="Arial" w:eastAsia="Times New Roman" w:hAnsi="Arial" w:cs="Arial"/>
          <w:b/>
          <w:bCs/>
          <w:color w:val="333333"/>
          <w:sz w:val="21"/>
          <w:szCs w:val="21"/>
          <w:lang w:eastAsia="es-MX"/>
        </w:rPr>
        <w:t>(see next).</w:t>
      </w:r>
    </w:p>
    <w:p w:rsidR="00E21A37" w:rsidRDefault="00E21A37" w:rsidP="00A4582C">
      <w:pPr>
        <w:pStyle w:val="Listaconvietas"/>
        <w:numPr>
          <w:ilvl w:val="0"/>
          <w:numId w:val="0"/>
        </w:numPr>
        <w:rPr>
          <w:lang w:eastAsia="es-MX"/>
        </w:rPr>
      </w:pPr>
    </w:p>
    <w:p w:rsidR="00A26E6C" w:rsidRPr="00A26E6C" w:rsidRDefault="00A4582C" w:rsidP="00A4582C">
      <w:pPr>
        <w:pStyle w:val="Listaconvietas"/>
        <w:numPr>
          <w:ilvl w:val="0"/>
          <w:numId w:val="0"/>
        </w:numPr>
        <w:rPr>
          <w:lang w:eastAsia="es-MX"/>
        </w:rPr>
      </w:pPr>
      <w:r>
        <w:rPr>
          <w:lang w:eastAsia="es-MX"/>
        </w:rPr>
        <w:t>Original TABLE</w:t>
      </w:r>
    </w:p>
    <w:p w:rsidR="00A26E6C" w:rsidRPr="00A4582C" w:rsidRDefault="00A26E6C" w:rsidP="005B35D8">
      <w:pPr>
        <w:rPr>
          <w:lang w:eastAsia="es-MX"/>
        </w:rPr>
      </w:pPr>
      <w:r w:rsidRPr="00A4582C">
        <w:rPr>
          <w:lang w:eastAsia="es-MX"/>
        </w:rPr>
        <w:t>CREATE TABLE DLQUESTION</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ID                     NUMBER(10)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CATEGORY               NUMBER(10)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PARENT                 NUMBER(10)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NAME                   VARCHAR2(255 CHAR)     DEFAULT ‘ ‘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QUESTIONTEXT           CLOB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w:t>
      </w:r>
      <w:r w:rsidRPr="003D7F88">
        <w:rPr>
          <w:rFonts w:ascii="Arial" w:eastAsia="Times New Roman" w:hAnsi="Arial" w:cs="Arial"/>
          <w:b/>
          <w:bCs/>
          <w:color w:val="FF0000"/>
          <w:sz w:val="16"/>
          <w:szCs w:val="16"/>
          <w:lang w:eastAsia="es-MX"/>
        </w:rPr>
        <w:t>QUESTIONTEXTFORMAT     NUMBER(2)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GENERALFEEDBACK        CLOB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GENERALFEEDBACKFORMAT  NUMBER(2)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DEFAULTMARK            NUMBER(12,7)           DEFAULT 1                     NOT NULL,</w:t>
      </w:r>
    </w:p>
    <w:p w:rsidR="00A26E6C" w:rsidRPr="00750699" w:rsidRDefault="00A26E6C" w:rsidP="00A26E6C">
      <w:pPr>
        <w:spacing w:before="150" w:after="0" w:line="240" w:lineRule="auto"/>
        <w:rPr>
          <w:rFonts w:ascii="Arial" w:eastAsia="Times New Roman" w:hAnsi="Arial" w:cs="Arial"/>
          <w:b/>
          <w:bCs/>
          <w:color w:val="FF0000"/>
          <w:sz w:val="16"/>
          <w:szCs w:val="16"/>
          <w:lang w:eastAsia="es-MX"/>
        </w:rPr>
      </w:pPr>
      <w:r w:rsidRPr="00750699">
        <w:rPr>
          <w:rFonts w:ascii="Arial" w:eastAsia="Times New Roman" w:hAnsi="Arial" w:cs="Arial"/>
          <w:b/>
          <w:bCs/>
          <w:color w:val="FF0000"/>
          <w:sz w:val="16"/>
          <w:szCs w:val="16"/>
          <w:lang w:eastAsia="es-MX"/>
        </w:rPr>
        <w:t xml:space="preserve">  PENALTY                NUMBER(12,7)           DEFAULT 0.3333333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QTYPE                  VARCHAR2(20 CHAR)      DEFAULT ‘ ‘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LENGTH                 NUMBER(10)             DEFAULT 1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STAMP                  VARCHAR2(255 CHAR)     DEFAULT ‘ ‘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VERSION                VARCHAR2(255 CHAR)     DEFAULT ‘ ‘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HIDDEN                 NUMBER(1)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lastRenderedPageBreak/>
        <w:t xml:space="preserve">  TIMECREATED            NUMBER(10)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TIMEMODIFIED           NUMBER(10)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CREATEDBY              NUMBER(10),</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MODIFIEDBY             NUMBER(10)</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w:t>
      </w:r>
    </w:p>
    <w:p w:rsidR="003D7F88" w:rsidRPr="003D7F88" w:rsidRDefault="003D7F88" w:rsidP="003D7F88">
      <w:pPr>
        <w:pStyle w:val="Listaconvietas"/>
        <w:numPr>
          <w:ilvl w:val="0"/>
          <w:numId w:val="0"/>
        </w:numPr>
        <w:rPr>
          <w:lang w:eastAsia="es-MX"/>
        </w:rPr>
      </w:pPr>
    </w:p>
    <w:p w:rsidR="00A26E6C" w:rsidRPr="003D7F88" w:rsidRDefault="003D7F88" w:rsidP="003D7F88">
      <w:pPr>
        <w:pStyle w:val="Listaconvietas"/>
        <w:numPr>
          <w:ilvl w:val="0"/>
          <w:numId w:val="0"/>
        </w:numPr>
        <w:rPr>
          <w:lang w:eastAsia="es-MX"/>
        </w:rPr>
      </w:pPr>
      <w:r w:rsidRPr="003D7F88">
        <w:rPr>
          <w:lang w:eastAsia="es-MX"/>
        </w:rPr>
        <w:t>Changed table</w:t>
      </w:r>
    </w:p>
    <w:p w:rsidR="00A26E6C" w:rsidRPr="00A4582C" w:rsidRDefault="00A26E6C" w:rsidP="005B35D8">
      <w:pPr>
        <w:rPr>
          <w:lang w:eastAsia="es-MX"/>
        </w:rPr>
      </w:pPr>
      <w:r w:rsidRPr="00A4582C">
        <w:rPr>
          <w:lang w:eastAsia="es-MX"/>
        </w:rPr>
        <w:t>CREATE TABLE DLQUESTION</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ID                     NUMBER(10)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CATEGORY               NUMBER(10)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PARENT                 NUMBER(10)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NAME                   VARCHAR2(255 CHAR)     DEFAULT ‘ ‘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QUESTIONTEXT           CLOB                   NOT NULL,</w:t>
      </w:r>
    </w:p>
    <w:p w:rsidR="00A26E6C" w:rsidRPr="003D7F88" w:rsidRDefault="00A26E6C" w:rsidP="00A26E6C">
      <w:pPr>
        <w:spacing w:before="150" w:after="0" w:line="240" w:lineRule="auto"/>
        <w:rPr>
          <w:rFonts w:ascii="Arial" w:eastAsia="Times New Roman" w:hAnsi="Arial" w:cs="Arial"/>
          <w:b/>
          <w:bCs/>
          <w:color w:val="FF0000"/>
          <w:sz w:val="16"/>
          <w:szCs w:val="16"/>
          <w:lang w:eastAsia="es-MX"/>
        </w:rPr>
      </w:pPr>
      <w:r w:rsidRPr="00A4582C">
        <w:rPr>
          <w:rFonts w:ascii="Arial" w:eastAsia="Times New Roman" w:hAnsi="Arial" w:cs="Arial"/>
          <w:b/>
          <w:bCs/>
          <w:color w:val="333333"/>
          <w:sz w:val="16"/>
          <w:szCs w:val="16"/>
          <w:lang w:eastAsia="es-MX"/>
        </w:rPr>
        <w:t xml:space="preserve">  </w:t>
      </w:r>
      <w:r w:rsidRPr="003D7F88">
        <w:rPr>
          <w:rFonts w:ascii="Arial" w:eastAsia="Times New Roman" w:hAnsi="Arial" w:cs="Arial"/>
          <w:b/>
          <w:bCs/>
          <w:color w:val="FF0000"/>
          <w:sz w:val="16"/>
          <w:szCs w:val="16"/>
          <w:lang w:eastAsia="es-MX"/>
        </w:rPr>
        <w:t>QUESTIONTEXTFORMAT     VARCHAR2(2 BYTE)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GENERALFEEDBACK        CLOB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GENERALFEEDBACKFORMAT  VARCHAR2(2 BYTE)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DEFAULTMARK            NUMBER(12,7)           DEFAULT 1                     NOT NULL,</w:t>
      </w:r>
    </w:p>
    <w:p w:rsidR="00A26E6C" w:rsidRPr="00750699" w:rsidRDefault="00A26E6C" w:rsidP="00A26E6C">
      <w:pPr>
        <w:spacing w:before="150" w:after="0" w:line="240" w:lineRule="auto"/>
        <w:rPr>
          <w:rFonts w:ascii="Arial" w:eastAsia="Times New Roman" w:hAnsi="Arial" w:cs="Arial"/>
          <w:b/>
          <w:bCs/>
          <w:color w:val="FF0000"/>
          <w:sz w:val="16"/>
          <w:szCs w:val="16"/>
          <w:lang w:eastAsia="es-MX"/>
        </w:rPr>
      </w:pPr>
      <w:r w:rsidRPr="00750699">
        <w:rPr>
          <w:rFonts w:ascii="Arial" w:eastAsia="Times New Roman" w:hAnsi="Arial" w:cs="Arial"/>
          <w:b/>
          <w:bCs/>
          <w:color w:val="FF0000"/>
          <w:sz w:val="16"/>
          <w:szCs w:val="16"/>
          <w:lang w:eastAsia="es-MX"/>
        </w:rPr>
        <w:t xml:space="preserve">  PENALTY                VARCHAR2(20 BYTE)      DEFAULT 0.3333333,</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QTYPE                  VARCHAR2(20 CHAR)      DEFAULT ‘ ‘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LENGTH                 NUMBER(10)             DEFAULT 1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STAMP                  VARCHAR2(255 CHAR)     DEFAULT ‘ ‘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VERSION                VARCHAR2(255 CHAR)     DEFAULT ‘ ‘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HIDDEN                 NUMBER(1)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TIMECREATED            NUMBER(10)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TIMEMODIFIED           NUMBER(10)             DEFAULT 0                     NOT NULL,</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CREATEDBY              NUMBER(10),</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 xml:space="preserve">  MODIFIEDBY             NUMBER(10)</w:t>
      </w:r>
    </w:p>
    <w:p w:rsidR="00A26E6C" w:rsidRPr="00A4582C" w:rsidRDefault="00A26E6C" w:rsidP="00A26E6C">
      <w:pPr>
        <w:spacing w:before="150" w:after="0" w:line="240" w:lineRule="auto"/>
        <w:rPr>
          <w:rFonts w:ascii="Arial" w:eastAsia="Times New Roman" w:hAnsi="Arial" w:cs="Arial"/>
          <w:b/>
          <w:bCs/>
          <w:color w:val="333333"/>
          <w:sz w:val="16"/>
          <w:szCs w:val="16"/>
          <w:lang w:eastAsia="es-MX"/>
        </w:rPr>
      </w:pPr>
      <w:r w:rsidRPr="00A4582C">
        <w:rPr>
          <w:rFonts w:ascii="Arial" w:eastAsia="Times New Roman" w:hAnsi="Arial" w:cs="Arial"/>
          <w:b/>
          <w:bCs/>
          <w:color w:val="333333"/>
          <w:sz w:val="16"/>
          <w:szCs w:val="16"/>
          <w:lang w:eastAsia="es-MX"/>
        </w:rPr>
        <w:t>)</w:t>
      </w:r>
    </w:p>
    <w:p w:rsidR="00A26E6C" w:rsidRDefault="00A26E6C" w:rsidP="00A26E6C">
      <w:pPr>
        <w:spacing w:before="150" w:after="0" w:line="240" w:lineRule="auto"/>
        <w:rPr>
          <w:rFonts w:ascii="Arial" w:eastAsia="Times New Roman" w:hAnsi="Arial" w:cs="Arial"/>
          <w:color w:val="333333"/>
          <w:sz w:val="21"/>
          <w:szCs w:val="21"/>
          <w:lang w:eastAsia="es-MX"/>
        </w:rPr>
      </w:pPr>
    </w:p>
    <w:p w:rsidR="003D7F88" w:rsidRPr="008467B8" w:rsidRDefault="00122CBF" w:rsidP="00122CBF">
      <w:pPr>
        <w:pStyle w:val="Ttulo2"/>
        <w:rPr>
          <w:rFonts w:eastAsia="Times New Roman"/>
          <w:u w:val="single"/>
          <w:lang w:eastAsia="es-MX"/>
        </w:rPr>
      </w:pPr>
      <w:bookmarkStart w:id="8" w:name="_Toc501057008"/>
      <w:r w:rsidRPr="008467B8">
        <w:rPr>
          <w:rFonts w:eastAsia="Times New Roman"/>
          <w:u w:val="single"/>
          <w:lang w:eastAsia="es-MX"/>
        </w:rPr>
        <w:t>Results</w:t>
      </w:r>
      <w:bookmarkEnd w:id="8"/>
    </w:p>
    <w:p w:rsidR="006404A3" w:rsidRDefault="00DA49EF" w:rsidP="003F3740">
      <w:pPr>
        <w:pStyle w:val="Encabezado"/>
      </w:pPr>
      <w:r>
        <w:rPr>
          <w:rFonts w:ascii="Arial" w:eastAsia="Times New Roman" w:hAnsi="Arial" w:cs="Arial"/>
          <w:color w:val="333333"/>
          <w:sz w:val="21"/>
          <w:szCs w:val="21"/>
          <w:lang w:eastAsia="es-MX"/>
        </w:rPr>
        <w:t>No results. The error is the same</w:t>
      </w:r>
      <w:r w:rsidR="001C4179">
        <w:rPr>
          <w:rFonts w:ascii="Arial" w:eastAsia="Times New Roman" w:hAnsi="Arial" w:cs="Arial"/>
          <w:color w:val="333333"/>
          <w:sz w:val="21"/>
          <w:szCs w:val="21"/>
          <w:lang w:eastAsia="es-MX"/>
        </w:rPr>
        <w:t xml:space="preserve">:  </w:t>
      </w:r>
      <w:r w:rsidR="001C4179" w:rsidRPr="00F266C3">
        <w:rPr>
          <w:color w:val="000000" w:themeColor="text1"/>
        </w:rPr>
        <w:t xml:space="preserve">Error Oracle  </w:t>
      </w:r>
      <w:r w:rsidR="001C4179" w:rsidRPr="001C4179">
        <w:rPr>
          <w:rFonts w:ascii="Open Sans" w:hAnsi="Open Sans" w:cs="Open Sans"/>
          <w:b/>
          <w:color w:val="000000" w:themeColor="text1"/>
          <w:sz w:val="16"/>
          <w:szCs w:val="21"/>
          <w:highlight w:val="red"/>
          <w:shd w:val="clear" w:color="auto" w:fill="F2DEDE"/>
        </w:rPr>
        <w:t>ORA-01722  Invalid Number</w:t>
      </w:r>
    </w:p>
    <w:sectPr w:rsidR="006404A3">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7E2" w:rsidRDefault="002B07E2" w:rsidP="00F266C3">
      <w:pPr>
        <w:spacing w:after="0" w:line="240" w:lineRule="auto"/>
      </w:pPr>
      <w:r>
        <w:separator/>
      </w:r>
    </w:p>
  </w:endnote>
  <w:endnote w:type="continuationSeparator" w:id="0">
    <w:p w:rsidR="002B07E2" w:rsidRDefault="002B07E2" w:rsidP="00F26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Myriad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D26" w:rsidRDefault="001C1D26">
    <w:pPr>
      <w:pStyle w:val="Piedepgina"/>
      <w:pBdr>
        <w:bottom w:val="single" w:sz="12" w:space="1" w:color="auto"/>
      </w:pBdr>
    </w:pPr>
  </w:p>
  <w:p w:rsidR="001C1D26" w:rsidRDefault="001C1D26">
    <w:pPr>
      <w:pStyle w:val="Piedepgina"/>
    </w:pPr>
  </w:p>
  <w:p w:rsidR="00F266C3" w:rsidRDefault="00F266C3">
    <w:pPr>
      <w:pStyle w:val="Piedepgina"/>
    </w:pPr>
    <w:r>
      <w:t>Juan Alberto Pérez Pérez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7E2" w:rsidRDefault="002B07E2" w:rsidP="00F266C3">
      <w:pPr>
        <w:spacing w:after="0" w:line="240" w:lineRule="auto"/>
      </w:pPr>
      <w:r>
        <w:separator/>
      </w:r>
    </w:p>
  </w:footnote>
  <w:footnote w:type="continuationSeparator" w:id="0">
    <w:p w:rsidR="002B07E2" w:rsidRDefault="002B07E2" w:rsidP="00F266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D26" w:rsidRDefault="002B07E2" w:rsidP="001C1D26">
    <w:pPr>
      <w:pStyle w:val="Encabezado"/>
    </w:pPr>
    <w:sdt>
      <w:sdtPr>
        <w:rPr>
          <w:color w:val="000000" w:themeColor="text1"/>
        </w:rPr>
        <w:id w:val="-1196769427"/>
        <w:docPartObj>
          <w:docPartGallery w:val="Page Numbers (Margins)"/>
          <w:docPartUnique/>
        </w:docPartObj>
      </w:sdtPr>
      <w:sdtEndPr/>
      <w:sdtContent>
        <w:r w:rsidR="00DD7690" w:rsidRPr="00DD7690">
          <w:rPr>
            <w:noProof/>
            <w:color w:val="000000" w:themeColor="text1"/>
            <w:lang w:eastAsia="es-MX"/>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top</wp:align>
                  </wp:positionV>
                  <wp:extent cx="581025" cy="409575"/>
                  <wp:effectExtent l="0" t="0" r="0" b="0"/>
                  <wp:wrapNone/>
                  <wp:docPr id="6" name="Flecha derecha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rsidR="00DD7690" w:rsidRDefault="00DD7690">
                              <w:pPr>
                                <w:pStyle w:val="Piedepgina"/>
                                <w:jc w:val="center"/>
                                <w:rPr>
                                  <w:color w:val="FFFFFF" w:themeColor="background1"/>
                                </w:rPr>
                              </w:pPr>
                              <w:r>
                                <w:fldChar w:fldCharType="begin"/>
                              </w:r>
                              <w:r>
                                <w:instrText>PAGE   \* MERGEFORMAT</w:instrText>
                              </w:r>
                              <w:r>
                                <w:fldChar w:fldCharType="separate"/>
                              </w:r>
                              <w:r w:rsidR="0010276D" w:rsidRPr="0010276D">
                                <w:rPr>
                                  <w:noProof/>
                                  <w:color w:val="FFFFFF" w:themeColor="background1"/>
                                  <w:lang w:val="es-ES"/>
                                </w:rPr>
                                <w:t>6</w:t>
                              </w:r>
                              <w:r>
                                <w:rPr>
                                  <w:color w:val="FFFFFF" w:themeColor="background1"/>
                                </w:rPr>
                                <w:fldChar w:fldCharType="end"/>
                              </w:r>
                            </w:p>
                            <w:p w:rsidR="00DD7690" w:rsidRDefault="00DD7690"/>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6"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nfaqQIAAGg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" o:allowincell="f" adj="13609,5370" fillcolor="#c0504d" stroked="f" strokecolor="#5c83b4">
                  <v:textbox inset=",0,,0">
                    <w:txbxContent>
                      <w:p w:rsidR="00DD7690" w:rsidRDefault="00DD7690">
                        <w:pPr>
                          <w:pStyle w:val="Piedepgina"/>
                          <w:jc w:val="center"/>
                          <w:rPr>
                            <w:color w:val="FFFFFF" w:themeColor="background1"/>
                          </w:rPr>
                        </w:pPr>
                        <w:r>
                          <w:fldChar w:fldCharType="begin"/>
                        </w:r>
                        <w:r>
                          <w:instrText>PAGE   \* MERGEFORMAT</w:instrText>
                        </w:r>
                        <w:r>
                          <w:fldChar w:fldCharType="separate"/>
                        </w:r>
                        <w:r w:rsidR="0010276D" w:rsidRPr="0010276D">
                          <w:rPr>
                            <w:noProof/>
                            <w:color w:val="FFFFFF" w:themeColor="background1"/>
                            <w:lang w:val="es-ES"/>
                          </w:rPr>
                          <w:t>6</w:t>
                        </w:r>
                        <w:r>
                          <w:rPr>
                            <w:color w:val="FFFFFF" w:themeColor="background1"/>
                          </w:rPr>
                          <w:fldChar w:fldCharType="end"/>
                        </w:r>
                      </w:p>
                      <w:p w:rsidR="00DD7690" w:rsidRDefault="00DD7690"/>
                    </w:txbxContent>
                  </v:textbox>
                  <w10:wrap anchorx="margin" anchory="margin"/>
                </v:shape>
              </w:pict>
            </mc:Fallback>
          </mc:AlternateContent>
        </w:r>
      </w:sdtContent>
    </w:sdt>
    <w:r w:rsidR="00F266C3" w:rsidRPr="00F266C3">
      <w:rPr>
        <w:color w:val="000000" w:themeColor="text1"/>
      </w:rPr>
      <w:t xml:space="preserve">Error Oracle  </w:t>
    </w:r>
    <w:r w:rsidR="00F266C3" w:rsidRPr="001C4179">
      <w:rPr>
        <w:rFonts w:ascii="Open Sans" w:hAnsi="Open Sans" w:cs="Open Sans"/>
        <w:b/>
        <w:color w:val="000000" w:themeColor="text1"/>
        <w:sz w:val="16"/>
        <w:szCs w:val="21"/>
        <w:highlight w:val="red"/>
        <w:shd w:val="clear" w:color="auto" w:fill="F2DEDE"/>
      </w:rPr>
      <w:t>ORA-01722</w:t>
    </w:r>
    <w:r w:rsidR="00DA49EF" w:rsidRPr="001C4179">
      <w:rPr>
        <w:rFonts w:ascii="Open Sans" w:hAnsi="Open Sans" w:cs="Open Sans"/>
        <w:b/>
        <w:color w:val="000000" w:themeColor="text1"/>
        <w:sz w:val="16"/>
        <w:szCs w:val="21"/>
        <w:highlight w:val="red"/>
        <w:shd w:val="clear" w:color="auto" w:fill="F2DEDE"/>
      </w:rPr>
      <w:t xml:space="preserve">  Invalid Number</w:t>
    </w:r>
    <w:r w:rsidR="00162DB9">
      <w:rPr>
        <w:rFonts w:ascii="Open Sans" w:hAnsi="Open Sans" w:cs="Open Sans"/>
        <w:b/>
        <w:color w:val="000000" w:themeColor="text1"/>
        <w:sz w:val="16"/>
        <w:szCs w:val="21"/>
        <w:shd w:val="clear" w:color="auto" w:fill="F2DEDE"/>
      </w:rPr>
      <w:t xml:space="preserve">  </w:t>
    </w:r>
    <w:r w:rsidR="00162DB9">
      <w:rPr>
        <w:rFonts w:ascii="Open Sans" w:hAnsi="Open Sans" w:cs="Open Sans"/>
        <w:b/>
        <w:color w:val="000000" w:themeColor="text1"/>
        <w:sz w:val="16"/>
        <w:szCs w:val="21"/>
        <w:shd w:val="clear" w:color="auto" w:fill="F2DEDE"/>
      </w:rPr>
      <w:tab/>
      <w:t xml:space="preserve">                                                                                          Bogotá D.C., Colombia</w:t>
    </w:r>
    <w:r w:rsidR="00162DB9">
      <w:rPr>
        <w:rFonts w:ascii="Open Sans" w:hAnsi="Open Sans" w:cs="Open Sans"/>
        <w:b/>
        <w:color w:val="000000" w:themeColor="text1"/>
        <w:sz w:val="16"/>
        <w:szCs w:val="21"/>
        <w:shd w:val="clear" w:color="auto" w:fill="F2DEDE"/>
      </w:rPr>
      <w:tab/>
    </w:r>
  </w:p>
  <w:p w:rsidR="001C1D26" w:rsidRDefault="001C1D26" w:rsidP="001C1D26">
    <w:pPr>
      <w:pStyle w:val="Piedepgina"/>
      <w:pBdr>
        <w:bottom w:val="single" w:sz="12" w:space="1" w:color="auto"/>
      </w:pBdr>
    </w:pPr>
  </w:p>
  <w:p w:rsidR="001C1D26" w:rsidRDefault="001C1D26" w:rsidP="001C1D26">
    <w:pPr>
      <w:pStyle w:val="Piedepgina"/>
    </w:pPr>
  </w:p>
  <w:p w:rsidR="001C1D26" w:rsidRPr="00F266C3" w:rsidRDefault="001C1D26">
    <w:pPr>
      <w:pStyle w:val="Encabezado"/>
      <w:rPr>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E1037A8"/>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1A13B43"/>
    <w:multiLevelType w:val="multilevel"/>
    <w:tmpl w:val="98E8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F94118"/>
    <w:multiLevelType w:val="multilevel"/>
    <w:tmpl w:val="03542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FC7FD4"/>
    <w:multiLevelType w:val="multilevel"/>
    <w:tmpl w:val="6E0C5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A930E9"/>
    <w:multiLevelType w:val="hybridMultilevel"/>
    <w:tmpl w:val="1862E2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A4E12C7"/>
    <w:multiLevelType w:val="multilevel"/>
    <w:tmpl w:val="26BC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0"/>
  </w:num>
  <w:num w:numId="5">
    <w:abstractNumId w:val="0"/>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E6C"/>
    <w:rsid w:val="0010276D"/>
    <w:rsid w:val="001227CF"/>
    <w:rsid w:val="00122CBF"/>
    <w:rsid w:val="00162DB9"/>
    <w:rsid w:val="001B3912"/>
    <w:rsid w:val="001C1D26"/>
    <w:rsid w:val="001C4179"/>
    <w:rsid w:val="001F1185"/>
    <w:rsid w:val="00236CB2"/>
    <w:rsid w:val="002B07E2"/>
    <w:rsid w:val="00316031"/>
    <w:rsid w:val="003237F3"/>
    <w:rsid w:val="003D7F88"/>
    <w:rsid w:val="003F3740"/>
    <w:rsid w:val="005B35D8"/>
    <w:rsid w:val="005E0EB4"/>
    <w:rsid w:val="00687D57"/>
    <w:rsid w:val="006A0FE1"/>
    <w:rsid w:val="006B7048"/>
    <w:rsid w:val="00750699"/>
    <w:rsid w:val="00794D0E"/>
    <w:rsid w:val="00801FBF"/>
    <w:rsid w:val="00812DDF"/>
    <w:rsid w:val="008338D3"/>
    <w:rsid w:val="008467B8"/>
    <w:rsid w:val="00A03024"/>
    <w:rsid w:val="00A26E6C"/>
    <w:rsid w:val="00A35A5E"/>
    <w:rsid w:val="00A4582C"/>
    <w:rsid w:val="00B22A18"/>
    <w:rsid w:val="00B946A1"/>
    <w:rsid w:val="00C32138"/>
    <w:rsid w:val="00D1719D"/>
    <w:rsid w:val="00D52784"/>
    <w:rsid w:val="00D543DA"/>
    <w:rsid w:val="00DA49EF"/>
    <w:rsid w:val="00DB139A"/>
    <w:rsid w:val="00DD7690"/>
    <w:rsid w:val="00E21A37"/>
    <w:rsid w:val="00EF5CDC"/>
    <w:rsid w:val="00F266C3"/>
    <w:rsid w:val="00F834BD"/>
    <w:rsid w:val="00FB3218"/>
    <w:rsid w:val="00FD26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CAD3D1-C405-46EB-8D3A-1AB25974F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A26E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A26E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26E6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A26E6C"/>
    <w:rPr>
      <w:b/>
      <w:bCs/>
    </w:rPr>
  </w:style>
  <w:style w:type="character" w:customStyle="1" w:styleId="Ttulo1Car">
    <w:name w:val="Título 1 Car"/>
    <w:basedOn w:val="Fuentedeprrafopredeter"/>
    <w:link w:val="Ttulo1"/>
    <w:uiPriority w:val="9"/>
    <w:rsid w:val="00A26E6C"/>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A26E6C"/>
    <w:rPr>
      <w:rFonts w:asciiTheme="majorHAnsi" w:eastAsiaTheme="majorEastAsia" w:hAnsiTheme="majorHAnsi" w:cstheme="majorBidi"/>
      <w:color w:val="2E74B5" w:themeColor="accent1" w:themeShade="BF"/>
      <w:sz w:val="26"/>
      <w:szCs w:val="26"/>
    </w:rPr>
  </w:style>
  <w:style w:type="paragraph" w:styleId="Lista">
    <w:name w:val="List"/>
    <w:basedOn w:val="Normal"/>
    <w:uiPriority w:val="99"/>
    <w:unhideWhenUsed/>
    <w:rsid w:val="00A26E6C"/>
    <w:pPr>
      <w:ind w:left="283" w:hanging="283"/>
      <w:contextualSpacing/>
    </w:pPr>
  </w:style>
  <w:style w:type="paragraph" w:styleId="Listaconvietas">
    <w:name w:val="List Bullet"/>
    <w:basedOn w:val="Normal"/>
    <w:uiPriority w:val="99"/>
    <w:unhideWhenUsed/>
    <w:rsid w:val="00A26E6C"/>
    <w:pPr>
      <w:numPr>
        <w:numId w:val="3"/>
      </w:numPr>
      <w:contextualSpacing/>
    </w:pPr>
  </w:style>
  <w:style w:type="paragraph" w:styleId="Puesto">
    <w:name w:val="Title"/>
    <w:basedOn w:val="Normal"/>
    <w:next w:val="Normal"/>
    <w:link w:val="PuestoCar"/>
    <w:uiPriority w:val="10"/>
    <w:qFormat/>
    <w:rsid w:val="00A26E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26E6C"/>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uiPriority w:val="99"/>
    <w:unhideWhenUsed/>
    <w:rsid w:val="00A26E6C"/>
    <w:pPr>
      <w:spacing w:after="120"/>
    </w:pPr>
  </w:style>
  <w:style w:type="character" w:customStyle="1" w:styleId="TextoindependienteCar">
    <w:name w:val="Texto independiente Car"/>
    <w:basedOn w:val="Fuentedeprrafopredeter"/>
    <w:link w:val="Textoindependiente"/>
    <w:uiPriority w:val="99"/>
    <w:rsid w:val="00A26E6C"/>
  </w:style>
  <w:style w:type="paragraph" w:styleId="TtulodeTDC">
    <w:name w:val="TOC Heading"/>
    <w:basedOn w:val="Ttulo1"/>
    <w:next w:val="Normal"/>
    <w:uiPriority w:val="39"/>
    <w:unhideWhenUsed/>
    <w:qFormat/>
    <w:rsid w:val="005E0EB4"/>
    <w:pPr>
      <w:outlineLvl w:val="9"/>
    </w:pPr>
    <w:rPr>
      <w:lang w:eastAsia="es-MX"/>
    </w:rPr>
  </w:style>
  <w:style w:type="paragraph" w:styleId="TDC1">
    <w:name w:val="toc 1"/>
    <w:basedOn w:val="Normal"/>
    <w:next w:val="Normal"/>
    <w:autoRedefine/>
    <w:uiPriority w:val="39"/>
    <w:unhideWhenUsed/>
    <w:rsid w:val="005E0EB4"/>
    <w:pPr>
      <w:spacing w:after="100"/>
    </w:pPr>
  </w:style>
  <w:style w:type="paragraph" w:styleId="TDC2">
    <w:name w:val="toc 2"/>
    <w:basedOn w:val="Normal"/>
    <w:next w:val="Normal"/>
    <w:autoRedefine/>
    <w:uiPriority w:val="39"/>
    <w:unhideWhenUsed/>
    <w:rsid w:val="005E0EB4"/>
    <w:pPr>
      <w:spacing w:after="100"/>
      <w:ind w:left="220"/>
    </w:pPr>
  </w:style>
  <w:style w:type="character" w:styleId="Hipervnculo">
    <w:name w:val="Hyperlink"/>
    <w:basedOn w:val="Fuentedeprrafopredeter"/>
    <w:uiPriority w:val="99"/>
    <w:unhideWhenUsed/>
    <w:rsid w:val="005E0EB4"/>
    <w:rPr>
      <w:color w:val="0563C1" w:themeColor="hyperlink"/>
      <w:u w:val="single"/>
    </w:rPr>
  </w:style>
  <w:style w:type="paragraph" w:styleId="Encabezado">
    <w:name w:val="header"/>
    <w:basedOn w:val="Normal"/>
    <w:link w:val="EncabezadoCar"/>
    <w:uiPriority w:val="99"/>
    <w:unhideWhenUsed/>
    <w:rsid w:val="00F266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66C3"/>
  </w:style>
  <w:style w:type="paragraph" w:styleId="Piedepgina">
    <w:name w:val="footer"/>
    <w:basedOn w:val="Normal"/>
    <w:link w:val="PiedepginaCar"/>
    <w:uiPriority w:val="99"/>
    <w:unhideWhenUsed/>
    <w:rsid w:val="00F266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6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490145">
      <w:bodyDiv w:val="1"/>
      <w:marLeft w:val="0"/>
      <w:marRight w:val="0"/>
      <w:marTop w:val="0"/>
      <w:marBottom w:val="0"/>
      <w:divBdr>
        <w:top w:val="none" w:sz="0" w:space="0" w:color="auto"/>
        <w:left w:val="none" w:sz="0" w:space="0" w:color="auto"/>
        <w:bottom w:val="none" w:sz="0" w:space="0" w:color="auto"/>
        <w:right w:val="none" w:sz="0" w:space="0" w:color="auto"/>
      </w:divBdr>
    </w:div>
    <w:div w:id="1049961349">
      <w:bodyDiv w:val="1"/>
      <w:marLeft w:val="0"/>
      <w:marRight w:val="0"/>
      <w:marTop w:val="0"/>
      <w:marBottom w:val="0"/>
      <w:divBdr>
        <w:top w:val="none" w:sz="0" w:space="0" w:color="auto"/>
        <w:left w:val="none" w:sz="0" w:space="0" w:color="auto"/>
        <w:bottom w:val="none" w:sz="0" w:space="0" w:color="auto"/>
        <w:right w:val="none" w:sz="0" w:space="0" w:color="auto"/>
      </w:divBdr>
      <w:divsChild>
        <w:div w:id="1480227282">
          <w:marLeft w:val="0"/>
          <w:marRight w:val="0"/>
          <w:marTop w:val="0"/>
          <w:marBottom w:val="0"/>
          <w:divBdr>
            <w:top w:val="none" w:sz="0" w:space="0" w:color="auto"/>
            <w:left w:val="none" w:sz="0" w:space="0" w:color="auto"/>
            <w:bottom w:val="none" w:sz="0" w:space="0" w:color="auto"/>
            <w:right w:val="none" w:sz="0" w:space="0" w:color="auto"/>
          </w:divBdr>
        </w:div>
        <w:div w:id="605311998">
          <w:marLeft w:val="0"/>
          <w:marRight w:val="0"/>
          <w:marTop w:val="0"/>
          <w:marBottom w:val="300"/>
          <w:divBdr>
            <w:top w:val="single" w:sz="6" w:space="11" w:color="EED3D7"/>
            <w:left w:val="single" w:sz="6" w:space="11" w:color="EED3D7"/>
            <w:bottom w:val="single" w:sz="6" w:space="11" w:color="EED3D7"/>
            <w:right w:val="single" w:sz="6" w:space="26" w:color="EED3D7"/>
          </w:divBdr>
        </w:div>
        <w:div w:id="1262421911">
          <w:marLeft w:val="0"/>
          <w:marRight w:val="0"/>
          <w:marTop w:val="0"/>
          <w:marBottom w:val="300"/>
          <w:divBdr>
            <w:top w:val="single" w:sz="6" w:space="11" w:color="EED3D7"/>
            <w:left w:val="single" w:sz="6" w:space="11" w:color="EED3D7"/>
            <w:bottom w:val="single" w:sz="6" w:space="11" w:color="EED3D7"/>
            <w:right w:val="single" w:sz="6" w:space="26" w:color="EED3D7"/>
          </w:divBdr>
        </w:div>
      </w:divsChild>
    </w:div>
    <w:div w:id="1452553212">
      <w:bodyDiv w:val="1"/>
      <w:marLeft w:val="0"/>
      <w:marRight w:val="0"/>
      <w:marTop w:val="0"/>
      <w:marBottom w:val="0"/>
      <w:divBdr>
        <w:top w:val="none" w:sz="0" w:space="0" w:color="auto"/>
        <w:left w:val="none" w:sz="0" w:space="0" w:color="auto"/>
        <w:bottom w:val="none" w:sz="0" w:space="0" w:color="auto"/>
        <w:right w:val="none" w:sz="0" w:space="0" w:color="auto"/>
      </w:divBdr>
    </w:div>
    <w:div w:id="1759254911">
      <w:bodyDiv w:val="1"/>
      <w:marLeft w:val="0"/>
      <w:marRight w:val="0"/>
      <w:marTop w:val="0"/>
      <w:marBottom w:val="0"/>
      <w:divBdr>
        <w:top w:val="none" w:sz="0" w:space="0" w:color="auto"/>
        <w:left w:val="none" w:sz="0" w:space="0" w:color="auto"/>
        <w:bottom w:val="none" w:sz="0" w:space="0" w:color="auto"/>
        <w:right w:val="none" w:sz="0" w:space="0" w:color="auto"/>
      </w:divBdr>
    </w:div>
    <w:div w:id="181155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cuelavirtual.mintransporte.gov.c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ocs.moodle.org/32/en/error/moodle/invalidrecor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B8D61-B0A1-4AB5-9818-6BEAD79C9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1769</Words>
  <Characters>9733</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2017-12-15T04:23:00Z</dcterms:created>
  <dcterms:modified xsi:type="dcterms:W3CDTF">2017-12-15T04:23:00Z</dcterms:modified>
</cp:coreProperties>
</file>